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48F884E6" w:rsidR="000331A6" w:rsidRPr="00925E0B" w:rsidRDefault="000331A6">
      <w:pPr>
        <w:rPr>
          <w:b/>
          <w:sz w:val="28"/>
          <w:szCs w:val="28"/>
        </w:rPr>
      </w:pPr>
      <w:r w:rsidRPr="00925E0B">
        <w:rPr>
          <w:b/>
          <w:sz w:val="28"/>
          <w:szCs w:val="28"/>
        </w:rPr>
        <w:t>PI Name:</w:t>
      </w:r>
      <w:r w:rsidR="001C2554">
        <w:rPr>
          <w:b/>
          <w:sz w:val="28"/>
          <w:szCs w:val="28"/>
        </w:rPr>
        <w:t xml:space="preserve"> </w:t>
      </w:r>
      <w:r w:rsidR="00FC5B0A">
        <w:rPr>
          <w:b/>
          <w:sz w:val="28"/>
          <w:szCs w:val="28"/>
        </w:rPr>
        <w:t>Tamara Powers</w:t>
      </w:r>
      <w:ins w:id="0" w:author="Andrew" w:date="2017-01-11T12:18:00Z">
        <w:r w:rsidR="00BA56EE">
          <w:rPr>
            <w:b/>
            <w:sz w:val="28"/>
            <w:szCs w:val="28"/>
          </w:rPr>
          <w:t>, Texas A&amp;M</w:t>
        </w:r>
      </w:ins>
    </w:p>
    <w:p w14:paraId="51315A05" w14:textId="6057BB76" w:rsidR="000331A6" w:rsidRDefault="00760C9B">
      <w:r>
        <w:rPr>
          <w:b/>
          <w:sz w:val="28"/>
        </w:rPr>
        <w:t>Science</w:t>
      </w:r>
      <w:r w:rsidR="000331A6" w:rsidRPr="000331A6">
        <w:rPr>
          <w:b/>
          <w:sz w:val="28"/>
        </w:rPr>
        <w:t xml:space="preserve"> Education Title</w:t>
      </w:r>
      <w:r w:rsidR="000331A6">
        <w:t xml:space="preserve"> </w:t>
      </w:r>
      <w:proofErr w:type="gramStart"/>
      <w:r w:rsidR="00F21C21">
        <w:t>The</w:t>
      </w:r>
      <w:proofErr w:type="gramEnd"/>
      <w:r w:rsidR="00F21C21">
        <w:t xml:space="preserve"> Structure of Ferrocene </w:t>
      </w:r>
    </w:p>
    <w:p w14:paraId="3B5C00D0" w14:textId="77777777" w:rsidR="003F3812" w:rsidRDefault="000331A6">
      <w:pPr>
        <w:rPr>
          <w:b/>
          <w:sz w:val="28"/>
        </w:rPr>
      </w:pPr>
      <w:r w:rsidRPr="000331A6">
        <w:rPr>
          <w:b/>
          <w:sz w:val="28"/>
        </w:rPr>
        <w:t xml:space="preserve">Overview </w:t>
      </w:r>
    </w:p>
    <w:p w14:paraId="7EB84153" w14:textId="735EF065" w:rsidR="003D6CDC" w:rsidRDefault="00BA2ED8" w:rsidP="003D6CDC">
      <w:pPr>
        <w:jc w:val="both"/>
      </w:pPr>
      <w:r>
        <w:t xml:space="preserve">In 1951, Kealy and </w:t>
      </w:r>
      <w:proofErr w:type="spellStart"/>
      <w:r>
        <w:t>Pauson</w:t>
      </w:r>
      <w:proofErr w:type="spellEnd"/>
      <w:r>
        <w:t xml:space="preserve"> reported to </w:t>
      </w:r>
      <w:r w:rsidRPr="00F21C21">
        <w:rPr>
          <w:i/>
        </w:rPr>
        <w:t xml:space="preserve">Nature </w:t>
      </w:r>
      <w:r>
        <w:t>the synthesis of a new organometallic compound, ferrocene.</w:t>
      </w:r>
      <w:hyperlink w:anchor="_ENREF_3" w:tooltip="Kealy, 1951 #3108" w:history="1">
        <w:r>
          <w:fldChar w:fldCharType="begin"/>
        </w:r>
        <w:r>
          <w:instrText xml:space="preserve"> ADDIN EN.CITE &lt;EndNote&gt;&lt;Cite&gt;&lt;Author&gt;Kealy&lt;/Author&gt;&lt;Year&gt;1951&lt;/Year&gt;&lt;RecNum&gt;3108&lt;/RecNum&gt;&lt;DisplayText&gt;&lt;style face="superscript"&gt;3&lt;/style&gt;&lt;/DisplayText&gt;&lt;record&gt;&lt;rec-number&gt;3108&lt;/rec-number&gt;&lt;foreign-keys&gt;&lt;key app="EN" db-id="wtpdrfzw4tafeoedvt0pf29rzzzx5asd9vap"&gt;3108&lt;/key&gt;&lt;/foreign-keys&gt;&lt;ref-type name="Journal Article"&gt;17&lt;/ref-type&gt;&lt;contributors&gt;&lt;authors&gt;&lt;author&gt;Kealy, T. J.&lt;/author&gt;&lt;author&gt;Pauson, P. L.&lt;/author&gt;&lt;/authors&gt;&lt;/contributors&gt;&lt;titles&gt;&lt;title&gt;A New Type of Organo-Iron Compound&lt;/title&gt;&lt;secondary-title&gt;Nature&lt;/secondary-title&gt;&lt;/titles&gt;&lt;periodical&gt;&lt;full-title&gt;Nature&lt;/full-title&gt;&lt;/periodical&gt;&lt;pages&gt;1039-1040&lt;/pages&gt;&lt;volume&gt;168&lt;/volume&gt;&lt;number&gt;4285&lt;/number&gt;&lt;dates&gt;&lt;year&gt;1951&lt;/year&gt;&lt;pub-dates&gt;&lt;date&gt;12/15/print&lt;/date&gt;&lt;/pub-dates&gt;&lt;/dates&gt;&lt;work-type&gt;10.1038/1681039b0&lt;/work-type&gt;&lt;urls&gt;&lt;related-urls&gt;&lt;url&gt;http://dx.doi.org/10.1038/1681039b0&lt;/url&gt;&lt;/related-urls&gt;&lt;/urls&gt;&lt;/record&gt;&lt;/Cite&gt;&lt;/EndNote&gt;</w:instrText>
        </w:r>
        <w:r>
          <w:fldChar w:fldCharType="separate"/>
        </w:r>
        <w:r w:rsidRPr="00F21C21">
          <w:rPr>
            <w:noProof/>
            <w:vertAlign w:val="superscript"/>
          </w:rPr>
          <w:t>3</w:t>
        </w:r>
        <w:r>
          <w:fldChar w:fldCharType="end"/>
        </w:r>
      </w:hyperlink>
      <w:r>
        <w:t xml:space="preserve"> In their original report, </w:t>
      </w:r>
      <w:proofErr w:type="spellStart"/>
      <w:r>
        <w:t>Pauson</w:t>
      </w:r>
      <w:proofErr w:type="spellEnd"/>
      <w:r>
        <w:t xml:space="preserve"> suggested a structure for ferrocene</w:t>
      </w:r>
      <w:r w:rsidR="00340ABC">
        <w:t xml:space="preserve"> in which</w:t>
      </w:r>
      <w:r>
        <w:t xml:space="preserve"> the iron </w:t>
      </w:r>
      <w:r w:rsidR="00340ABC">
        <w:t xml:space="preserve">is singly bonded </w:t>
      </w:r>
      <w:r>
        <w:t xml:space="preserve">(sigma bonds) to one carbon atom of each </w:t>
      </w:r>
      <w:proofErr w:type="spellStart"/>
      <w:r>
        <w:t>cyclopentadiene</w:t>
      </w:r>
      <w:proofErr w:type="spellEnd"/>
      <w:r w:rsidR="00340ABC">
        <w:t xml:space="preserve"> ligand</w:t>
      </w:r>
      <w:r>
        <w:t xml:space="preserve"> (</w:t>
      </w:r>
      <w:del w:id="1" w:author="Andrew" w:date="2017-01-11T12:54:00Z">
        <w:r w:rsidRPr="00BA56EE" w:rsidDel="006C2370">
          <w:rPr>
            <w:b/>
            <w:rPrChange w:id="2" w:author="Andrew" w:date="2017-01-11T12:20:00Z">
              <w:rPr/>
            </w:rPrChange>
          </w:rPr>
          <w:delText xml:space="preserve">Structure I, </w:delText>
        </w:r>
      </w:del>
      <w:r w:rsidRPr="00BA56EE">
        <w:rPr>
          <w:b/>
          <w:rPrChange w:id="3" w:author="Andrew" w:date="2017-01-11T12:20:00Z">
            <w:rPr/>
          </w:rPrChange>
        </w:rPr>
        <w:t>Figure 1</w:t>
      </w:r>
      <w:ins w:id="4" w:author="Andrew" w:date="2017-01-11T12:54:00Z">
        <w:r w:rsidR="006C2370">
          <w:rPr>
            <w:b/>
          </w:rPr>
          <w:t>, Structure I</w:t>
        </w:r>
      </w:ins>
      <w:r>
        <w:t>)</w:t>
      </w:r>
      <w:r>
        <w:rPr>
          <w:rFonts w:eastAsiaTheme="minorEastAsia"/>
        </w:rPr>
        <w:t>.</w:t>
      </w:r>
      <w:r w:rsidR="003C0357">
        <w:rPr>
          <w:rStyle w:val="EndnoteReference"/>
          <w:rFonts w:eastAsiaTheme="minorEastAsia"/>
        </w:rPr>
        <w:endnoteReference w:id="2"/>
      </w:r>
      <w:r w:rsidR="007022AB" w:rsidRPr="007022AB">
        <w:rPr>
          <w:rFonts w:eastAsiaTheme="minorEastAsia"/>
          <w:vertAlign w:val="superscript"/>
        </w:rPr>
        <w:t>,</w:t>
      </w:r>
      <w:r w:rsidR="007022AB">
        <w:rPr>
          <w:rStyle w:val="EndnoteReference"/>
          <w:rFonts w:eastAsiaTheme="minorEastAsia"/>
        </w:rPr>
        <w:endnoteReference w:id="3"/>
      </w:r>
      <w:r w:rsidR="00635F85">
        <w:rPr>
          <w:rFonts w:eastAsiaTheme="minorEastAsia"/>
          <w:vertAlign w:val="superscript"/>
        </w:rPr>
        <w:t>,</w:t>
      </w:r>
      <w:r w:rsidR="00635F85">
        <w:rPr>
          <w:rStyle w:val="EndnoteReference"/>
          <w:rFonts w:eastAsiaTheme="minorEastAsia"/>
        </w:rPr>
        <w:endnoteReference w:id="4"/>
      </w:r>
      <w:r>
        <w:rPr>
          <w:rFonts w:eastAsiaTheme="minorEastAsia"/>
        </w:rPr>
        <w:t xml:space="preserve"> This initial report led to wide-spread interest in the structure of ferrocene, and many leading scientists participated in the structure elucidation of this interesting new molecule. </w:t>
      </w:r>
      <w:r>
        <w:t xml:space="preserve">Wilkinson and Woodward were quick to suggest an alternative formulization where the iron is “sandwiched” between two </w:t>
      </w:r>
      <w:proofErr w:type="spellStart"/>
      <w:r>
        <w:t>cyclopentadiene</w:t>
      </w:r>
      <w:proofErr w:type="spellEnd"/>
      <w:r>
        <w:t xml:space="preserve"> ligands, with equal binding to all 10 carbon atoms (</w:t>
      </w:r>
      <w:del w:id="5" w:author="Andrew" w:date="2017-01-11T12:54:00Z">
        <w:r w:rsidRPr="00BA56EE" w:rsidDel="006C2370">
          <w:rPr>
            <w:b/>
            <w:rPrChange w:id="6" w:author="Andrew" w:date="2017-01-11T12:20:00Z">
              <w:rPr/>
            </w:rPrChange>
          </w:rPr>
          <w:delText xml:space="preserve">Structure II, </w:delText>
        </w:r>
      </w:del>
      <w:r w:rsidRPr="00BA56EE">
        <w:rPr>
          <w:b/>
          <w:rPrChange w:id="7" w:author="Andrew" w:date="2017-01-11T12:20:00Z">
            <w:rPr/>
          </w:rPrChange>
        </w:rPr>
        <w:t>Figure 1</w:t>
      </w:r>
      <w:ins w:id="8" w:author="Andrew" w:date="2017-01-11T12:55:00Z">
        <w:r w:rsidR="006C2370">
          <w:rPr>
            <w:b/>
          </w:rPr>
          <w:t>, Structure II</w:t>
        </w:r>
      </w:ins>
      <w:r>
        <w:t>).</w:t>
      </w:r>
      <w:r w:rsidR="00307D17">
        <w:rPr>
          <w:rStyle w:val="EndnoteReference"/>
        </w:rPr>
        <w:endnoteReference w:id="5"/>
      </w:r>
      <w:r w:rsidR="007F5809">
        <w:t xml:space="preserve"> </w:t>
      </w:r>
      <w:r w:rsidR="004E20B1">
        <w:t xml:space="preserve">Here, </w:t>
      </w:r>
      <w:del w:id="9" w:author="Andrew" w:date="2017-01-11T12:20:00Z">
        <w:r w:rsidR="00340ABC" w:rsidDel="00BA56EE">
          <w:delText xml:space="preserve">you </w:delText>
        </w:r>
      </w:del>
      <w:ins w:id="10" w:author="Andrew" w:date="2017-01-11T12:20:00Z">
        <w:r w:rsidR="00BA56EE">
          <w:t xml:space="preserve">we </w:t>
        </w:r>
      </w:ins>
      <w:r w:rsidR="00340ABC">
        <w:t xml:space="preserve">will synthesize ferrocene and decide, based on experimental data (IR and </w:t>
      </w:r>
      <w:r w:rsidR="00340ABC">
        <w:rPr>
          <w:vertAlign w:val="superscript"/>
        </w:rPr>
        <w:t>1</w:t>
      </w:r>
      <w:r w:rsidR="00340ABC">
        <w:t xml:space="preserve">H NMR), which of these structures is observed. In addition, </w:t>
      </w:r>
      <w:del w:id="11" w:author="Andrew" w:date="2017-01-11T12:20:00Z">
        <w:r w:rsidR="00340ABC" w:rsidDel="00BA56EE">
          <w:delText xml:space="preserve">you </w:delText>
        </w:r>
      </w:del>
      <w:ins w:id="12" w:author="Andrew" w:date="2017-01-11T12:20:00Z">
        <w:r w:rsidR="00BA56EE">
          <w:t xml:space="preserve">we </w:t>
        </w:r>
      </w:ins>
      <w:r w:rsidR="00340ABC">
        <w:t xml:space="preserve">will study the electrochemistry of ferrocene by collecting a cyclic </w:t>
      </w:r>
      <w:proofErr w:type="spellStart"/>
      <w:r w:rsidR="00340ABC">
        <w:t>volta</w:t>
      </w:r>
      <w:r w:rsidR="00F22C6F">
        <w:t>m</w:t>
      </w:r>
      <w:r w:rsidR="00340ABC">
        <w:t>mogram</w:t>
      </w:r>
      <w:proofErr w:type="spellEnd"/>
      <w:r w:rsidR="00340ABC">
        <w:t xml:space="preserve">. In the course of this experiment, we </w:t>
      </w:r>
      <w:r w:rsidR="004E20B1">
        <w:t>introduce the 18-</w:t>
      </w:r>
      <w:r w:rsidR="00A3245C">
        <w:t xml:space="preserve">electron rule and discuss valence electron counting for transition metal complexes. </w:t>
      </w:r>
    </w:p>
    <w:p w14:paraId="43302E93" w14:textId="6E48C9ED" w:rsidR="004F74BC" w:rsidRPr="0035153C" w:rsidRDefault="004245EF" w:rsidP="00BA2ED8">
      <w:pPr>
        <w:rPr>
          <w:rFonts w:eastAsiaTheme="minorEastAsia"/>
        </w:rPr>
      </w:pPr>
      <w:r>
        <w:rPr>
          <w:b/>
          <w:sz w:val="28"/>
          <w:szCs w:val="28"/>
        </w:rPr>
        <w:t xml:space="preserve">Principles </w:t>
      </w:r>
    </w:p>
    <w:p w14:paraId="1738CA65" w14:textId="2566801B" w:rsidR="00D56EE3" w:rsidRPr="005A280F" w:rsidRDefault="004E20B1" w:rsidP="00D56EE3">
      <w:pPr>
        <w:jc w:val="both"/>
        <w:rPr>
          <w:b/>
          <w:i/>
        </w:rPr>
      </w:pPr>
      <w:r w:rsidRPr="005A280F">
        <w:rPr>
          <w:b/>
          <w:i/>
        </w:rPr>
        <w:t>18-</w:t>
      </w:r>
      <w:r w:rsidR="00A3245C" w:rsidRPr="005A280F">
        <w:rPr>
          <w:b/>
          <w:i/>
        </w:rPr>
        <w:t xml:space="preserve">electron </w:t>
      </w:r>
      <w:del w:id="13" w:author="Andrew" w:date="2017-01-11T12:21:00Z">
        <w:r w:rsidR="00A3245C" w:rsidRPr="005A280F" w:rsidDel="00BA56EE">
          <w:rPr>
            <w:b/>
            <w:i/>
          </w:rPr>
          <w:delText>r</w:delText>
        </w:r>
      </w:del>
      <w:ins w:id="14" w:author="Andrew" w:date="2017-01-11T12:21:00Z">
        <w:r w:rsidR="00BA56EE" w:rsidRPr="005A280F">
          <w:rPr>
            <w:b/>
            <w:i/>
          </w:rPr>
          <w:t>R</w:t>
        </w:r>
      </w:ins>
      <w:r w:rsidR="00A3245C" w:rsidRPr="005A280F">
        <w:rPr>
          <w:b/>
          <w:i/>
        </w:rPr>
        <w:t>ule</w:t>
      </w:r>
      <w:r w:rsidR="00784E18" w:rsidRPr="005A280F">
        <w:rPr>
          <w:b/>
          <w:i/>
        </w:rPr>
        <w:t xml:space="preserve"> and </w:t>
      </w:r>
      <w:ins w:id="15" w:author="Andrew" w:date="2017-01-11T12:21:00Z">
        <w:r w:rsidR="00BA56EE" w:rsidRPr="005A280F">
          <w:rPr>
            <w:b/>
            <w:i/>
          </w:rPr>
          <w:t>T</w:t>
        </w:r>
      </w:ins>
      <w:del w:id="16" w:author="Andrew" w:date="2017-01-11T12:21:00Z">
        <w:r w:rsidR="00784E18" w:rsidRPr="005A280F" w:rsidDel="00BA56EE">
          <w:rPr>
            <w:b/>
            <w:i/>
          </w:rPr>
          <w:delText>t</w:delText>
        </w:r>
      </w:del>
      <w:r w:rsidR="00784E18" w:rsidRPr="005A280F">
        <w:rPr>
          <w:b/>
          <w:i/>
        </w:rPr>
        <w:t xml:space="preserve">otal </w:t>
      </w:r>
      <w:ins w:id="17" w:author="Andrew" w:date="2017-01-11T12:21:00Z">
        <w:r w:rsidR="00BA56EE" w:rsidRPr="005A280F">
          <w:rPr>
            <w:b/>
            <w:i/>
          </w:rPr>
          <w:t>V</w:t>
        </w:r>
      </w:ins>
      <w:del w:id="18" w:author="Andrew" w:date="2017-01-11T12:21:00Z">
        <w:r w:rsidR="00784E18" w:rsidRPr="005A280F" w:rsidDel="00BA56EE">
          <w:rPr>
            <w:b/>
            <w:i/>
          </w:rPr>
          <w:delText>v</w:delText>
        </w:r>
      </w:del>
      <w:r w:rsidR="00784E18" w:rsidRPr="005A280F">
        <w:rPr>
          <w:b/>
          <w:i/>
        </w:rPr>
        <w:t xml:space="preserve">alence </w:t>
      </w:r>
      <w:ins w:id="19" w:author="Andrew" w:date="2017-01-11T12:21:00Z">
        <w:r w:rsidR="00BA56EE" w:rsidRPr="005A280F">
          <w:rPr>
            <w:b/>
            <w:i/>
          </w:rPr>
          <w:t>E</w:t>
        </w:r>
      </w:ins>
      <w:del w:id="20" w:author="Andrew" w:date="2017-01-11T12:21:00Z">
        <w:r w:rsidR="00784E18" w:rsidRPr="005A280F" w:rsidDel="00BA56EE">
          <w:rPr>
            <w:b/>
            <w:i/>
          </w:rPr>
          <w:delText>e</w:delText>
        </w:r>
      </w:del>
      <w:r w:rsidR="00784E18" w:rsidRPr="005A280F">
        <w:rPr>
          <w:b/>
          <w:i/>
        </w:rPr>
        <w:t xml:space="preserve">lectron </w:t>
      </w:r>
      <w:ins w:id="21" w:author="Andrew" w:date="2017-01-11T12:21:00Z">
        <w:r w:rsidR="00BA56EE" w:rsidRPr="005A280F">
          <w:rPr>
            <w:b/>
            <w:i/>
          </w:rPr>
          <w:t>C</w:t>
        </w:r>
      </w:ins>
      <w:del w:id="22" w:author="Andrew" w:date="2017-01-11T12:21:00Z">
        <w:r w:rsidR="00784E18" w:rsidRPr="005A280F" w:rsidDel="00BA56EE">
          <w:rPr>
            <w:b/>
            <w:i/>
          </w:rPr>
          <w:delText>c</w:delText>
        </w:r>
      </w:del>
      <w:r w:rsidR="00784E18" w:rsidRPr="005A280F">
        <w:rPr>
          <w:b/>
          <w:i/>
        </w:rPr>
        <w:t xml:space="preserve">ounting </w:t>
      </w:r>
    </w:p>
    <w:p w14:paraId="3DA14E75" w14:textId="0F541A75" w:rsidR="00A37A14" w:rsidRDefault="00A37A14" w:rsidP="00D56EE3">
      <w:pPr>
        <w:jc w:val="both"/>
      </w:pPr>
      <w:r>
        <w:t xml:space="preserve">When drawing Lewis dot structures, it is important to remember the octet rule, which states that atoms of main group elements have 8 electrons in </w:t>
      </w:r>
      <w:r w:rsidR="00F32474">
        <w:t xml:space="preserve">their </w:t>
      </w:r>
      <w:r>
        <w:t>valence shell. However, the octet rule does not hold for transition metals, which have nine valence orbitals (</w:t>
      </w:r>
      <w:proofErr w:type="spellStart"/>
      <w:r>
        <w:t>one s</w:t>
      </w:r>
      <w:proofErr w:type="spellEnd"/>
      <w:r>
        <w:t xml:space="preserve">, three p, and five d orbitals) </w:t>
      </w:r>
      <w:r w:rsidR="00340ABC">
        <w:t>and</w:t>
      </w:r>
      <w:r>
        <w:t xml:space="preserve"> can</w:t>
      </w:r>
      <w:r w:rsidR="00340ABC">
        <w:t xml:space="preserve"> thus</w:t>
      </w:r>
      <w:r>
        <w:t xml:space="preserve"> accommodate</w:t>
      </w:r>
      <w:r w:rsidR="00F32474">
        <w:t xml:space="preserve"> as many as</w:t>
      </w:r>
      <w:r>
        <w:t xml:space="preserve"> 18 electrons. Therefore, an 18-electron rule applies for transition metal complexes. Like the octet rule, there are exceptions to the 18-electron rule, but</w:t>
      </w:r>
      <w:r w:rsidR="00784E18">
        <w:t>,</w:t>
      </w:r>
      <w:r>
        <w:t xml:space="preserve"> in general</w:t>
      </w:r>
      <w:r w:rsidR="00784E18">
        <w:t>,</w:t>
      </w:r>
      <w:r>
        <w:t xml:space="preserve"> transition metal complexes with 18 valence electrons are considered highly stable compounds.</w:t>
      </w:r>
    </w:p>
    <w:p w14:paraId="4CD55472" w14:textId="5CCADEB0" w:rsidR="00BF4D3B" w:rsidRDefault="00A37A14" w:rsidP="00D56EE3">
      <w:pPr>
        <w:jc w:val="both"/>
      </w:pPr>
      <w:r>
        <w:t>There are two methods that can be used to determine the total valence electron count</w:t>
      </w:r>
      <w:r w:rsidR="00784E18">
        <w:t xml:space="preserve"> of a transition metal complex: the ionic (charged) model and the covalent (neutral) model.</w:t>
      </w:r>
      <w:r w:rsidR="00635F85">
        <w:rPr>
          <w:rStyle w:val="EndnoteReference"/>
        </w:rPr>
        <w:endnoteReference w:id="6"/>
      </w:r>
      <w:r w:rsidR="008B3097">
        <w:t xml:space="preserve"> </w:t>
      </w:r>
      <w:r w:rsidR="002C6B20">
        <w:t>Proper application of either method should give</w:t>
      </w:r>
      <w:r w:rsidR="00512FDD">
        <w:t xml:space="preserve"> rise to</w:t>
      </w:r>
      <w:r w:rsidR="002C6B20">
        <w:t xml:space="preserve"> the same total electron count. </w:t>
      </w:r>
      <w:r w:rsidR="008B3097">
        <w:t xml:space="preserve">Both </w:t>
      </w:r>
      <w:r w:rsidR="002C6B20">
        <w:t>models</w:t>
      </w:r>
      <w:r w:rsidR="008B3097">
        <w:t xml:space="preserve"> use </w:t>
      </w:r>
      <w:r w:rsidR="00687961">
        <w:t xml:space="preserve">three </w:t>
      </w:r>
      <w:r w:rsidR="008B3097">
        <w:t xml:space="preserve">ligand </w:t>
      </w:r>
      <w:r w:rsidR="00687961">
        <w:t>classifications called X</w:t>
      </w:r>
      <w:r w:rsidR="00F22C6F">
        <w:t>-</w:t>
      </w:r>
      <w:r w:rsidR="00687961">
        <w:t>, L</w:t>
      </w:r>
      <w:r w:rsidR="00F22C6F">
        <w:t>-</w:t>
      </w:r>
      <w:r w:rsidR="00687961">
        <w:t>, and Z</w:t>
      </w:r>
      <w:r w:rsidR="00F22C6F">
        <w:t>-</w:t>
      </w:r>
      <w:r w:rsidR="00687961">
        <w:t xml:space="preserve">types. Each </w:t>
      </w:r>
      <w:r w:rsidR="008B3097">
        <w:t xml:space="preserve">ligand </w:t>
      </w:r>
      <w:r w:rsidR="00687961">
        <w:t>type contributes a different number of electrons to the total electron count</w:t>
      </w:r>
      <w:r w:rsidR="00512FDD">
        <w:t xml:space="preserve"> and</w:t>
      </w:r>
      <w:r w:rsidR="00687961">
        <w:t xml:space="preserve"> is dependent on the method used. </w:t>
      </w:r>
      <w:r w:rsidR="00340ABC">
        <w:t>X-</w:t>
      </w:r>
      <w:r w:rsidR="00687961">
        <w:t xml:space="preserve">type ligands include anionic groups such as halides, hydroxide, and </w:t>
      </w:r>
      <w:proofErr w:type="spellStart"/>
      <w:r w:rsidR="00687961">
        <w:t>alkoxides</w:t>
      </w:r>
      <w:proofErr w:type="spellEnd"/>
      <w:r w:rsidR="00687961">
        <w:t xml:space="preserve">. </w:t>
      </w:r>
      <w:r w:rsidR="00340ABC">
        <w:t>L-</w:t>
      </w:r>
      <w:r w:rsidR="00687961">
        <w:t xml:space="preserve">type </w:t>
      </w:r>
      <w:proofErr w:type="gramStart"/>
      <w:r w:rsidR="00687961">
        <w:t>ligands</w:t>
      </w:r>
      <w:proofErr w:type="gramEnd"/>
      <w:r w:rsidR="00687961">
        <w:t xml:space="preserve"> include lone-pair donors such as amines and phosphines. Finally, </w:t>
      </w:r>
      <w:r w:rsidR="00340ABC">
        <w:t>Z-</w:t>
      </w:r>
      <w:r w:rsidR="00687961">
        <w:t>type ligands are electron pair acceptors; therefore Z</w:t>
      </w:r>
      <w:ins w:id="23" w:author="Andrew" w:date="2017-01-11T12:24:00Z">
        <w:r w:rsidR="00CC5775">
          <w:t>-</w:t>
        </w:r>
      </w:ins>
      <w:del w:id="24" w:author="Andrew" w:date="2017-01-11T12:24:00Z">
        <w:r w:rsidR="00687961" w:rsidDel="00CC5775">
          <w:delText xml:space="preserve"> </w:delText>
        </w:r>
      </w:del>
      <w:r w:rsidR="00687961">
        <w:t>type ligands are neutral Lewis acids, such as BR</w:t>
      </w:r>
      <w:r w:rsidR="00687961">
        <w:rPr>
          <w:vertAlign w:val="subscript"/>
        </w:rPr>
        <w:t>3</w:t>
      </w:r>
      <w:r w:rsidR="00687961">
        <w:t>.</w:t>
      </w:r>
      <w:r w:rsidR="008B3097">
        <w:t xml:space="preserve"> We will consider the molecule </w:t>
      </w:r>
      <w:proofErr w:type="gramStart"/>
      <w:r w:rsidR="008B3097">
        <w:t>Co(</w:t>
      </w:r>
      <w:proofErr w:type="gramEnd"/>
      <w:r w:rsidR="008B3097">
        <w:t>NH</w:t>
      </w:r>
      <w:r w:rsidR="008B3097">
        <w:rPr>
          <w:vertAlign w:val="subscript"/>
        </w:rPr>
        <w:t>3</w:t>
      </w:r>
      <w:r w:rsidR="008B3097">
        <w:t>)</w:t>
      </w:r>
      <w:r w:rsidR="008B3097">
        <w:rPr>
          <w:vertAlign w:val="subscript"/>
        </w:rPr>
        <w:t>3</w:t>
      </w:r>
      <w:r w:rsidR="008B3097">
        <w:t>Cl</w:t>
      </w:r>
      <w:r w:rsidR="008B3097">
        <w:rPr>
          <w:vertAlign w:val="subscript"/>
        </w:rPr>
        <w:t>3</w:t>
      </w:r>
      <w:r w:rsidR="008B3097">
        <w:t xml:space="preserve"> in order to demonstrate the two methods (</w:t>
      </w:r>
      <w:r w:rsidR="008B3097" w:rsidRPr="00CC5775">
        <w:rPr>
          <w:b/>
          <w:rPrChange w:id="25" w:author="Andrew" w:date="2017-01-11T12:24:00Z">
            <w:rPr/>
          </w:rPrChange>
        </w:rPr>
        <w:t>Figure 2</w:t>
      </w:r>
      <w:r w:rsidR="008B3097">
        <w:t>).</w:t>
      </w:r>
    </w:p>
    <w:p w14:paraId="07A79C52" w14:textId="13871709" w:rsidR="0022447F" w:rsidRPr="00687961" w:rsidRDefault="0022447F" w:rsidP="00D56EE3">
      <w:pPr>
        <w:jc w:val="both"/>
        <w:rPr>
          <w:i/>
        </w:rPr>
      </w:pPr>
      <w:r>
        <w:rPr>
          <w:i/>
        </w:rPr>
        <w:t>Ionic Model</w:t>
      </w:r>
    </w:p>
    <w:p w14:paraId="7D19A706" w14:textId="7B199D75" w:rsidR="004635BA" w:rsidRDefault="005B6B8F" w:rsidP="00D56EE3">
      <w:pPr>
        <w:jc w:val="both"/>
      </w:pPr>
      <w:r>
        <w:t>First, consider the number of electrons contributed by the central atom. Co</w:t>
      </w:r>
      <w:r w:rsidR="00340ABC">
        <w:t xml:space="preserve"> is in Group 9</w:t>
      </w:r>
      <w:r w:rsidR="00F22C6F">
        <w:t xml:space="preserve"> of the periodic table</w:t>
      </w:r>
      <w:r w:rsidR="00340ABC">
        <w:t xml:space="preserve"> and thus</w:t>
      </w:r>
      <w:r>
        <w:t xml:space="preserve"> has 9 valence electrons. In the ionic model, the oxidation state of the metal needs to be taken into consideration. Since the oxidation state of the </w:t>
      </w:r>
      <w:proofErr w:type="spellStart"/>
      <w:r>
        <w:t>Co in</w:t>
      </w:r>
      <w:proofErr w:type="spellEnd"/>
      <w:r>
        <w:t xml:space="preserve"> </w:t>
      </w:r>
      <w:proofErr w:type="gramStart"/>
      <w:r>
        <w:lastRenderedPageBreak/>
        <w:t>Co(</w:t>
      </w:r>
      <w:proofErr w:type="gramEnd"/>
      <w:r>
        <w:t>NH</w:t>
      </w:r>
      <w:r>
        <w:rPr>
          <w:vertAlign w:val="subscript"/>
        </w:rPr>
        <w:t>3</w:t>
      </w:r>
      <w:r>
        <w:t>)</w:t>
      </w:r>
      <w:r>
        <w:rPr>
          <w:vertAlign w:val="subscript"/>
        </w:rPr>
        <w:t>3</w:t>
      </w:r>
      <w:r>
        <w:t>Cl</w:t>
      </w:r>
      <w:r>
        <w:rPr>
          <w:vertAlign w:val="subscript"/>
        </w:rPr>
        <w:t>3</w:t>
      </w:r>
      <w:r>
        <w:t xml:space="preserve"> is 3+, the total number of valence electrons contributed by the metal in the ionic model is 6</w:t>
      </w:r>
      <w:r w:rsidR="00F30F68">
        <w:t xml:space="preserve"> </w:t>
      </w:r>
      <w:r w:rsidRPr="00F30F68">
        <w:rPr>
          <w:i/>
        </w:rPr>
        <w:t>e</w:t>
      </w:r>
      <w:r w:rsidRPr="00C07893">
        <w:rPr>
          <w:vertAlign w:val="superscript"/>
        </w:rPr>
        <w:t>–</w:t>
      </w:r>
      <w:r w:rsidR="003766DC">
        <w:rPr>
          <w:vertAlign w:val="superscript"/>
        </w:rPr>
        <w:t xml:space="preserve"> </w:t>
      </w:r>
      <w:r w:rsidR="003766DC">
        <w:t>(</w:t>
      </w:r>
      <w:r w:rsidR="003766DC" w:rsidRPr="005A280F">
        <w:rPr>
          <w:b/>
          <w:rPrChange w:id="26" w:author="Andrew" w:date="2017-01-11T12:26:00Z">
            <w:rPr/>
          </w:rPrChange>
        </w:rPr>
        <w:t>Table 1</w:t>
      </w:r>
      <w:r w:rsidR="003766DC">
        <w:t>)</w:t>
      </w:r>
      <w:r>
        <w:t xml:space="preserve">. </w:t>
      </w:r>
      <w:r w:rsidR="00EB3647">
        <w:t>In the ionic model, both X</w:t>
      </w:r>
      <w:r w:rsidR="00340ABC">
        <w:t>-</w:t>
      </w:r>
      <w:r w:rsidR="00EB3647">
        <w:t xml:space="preserve"> and </w:t>
      </w:r>
      <w:r w:rsidR="00340ABC">
        <w:t>L-</w:t>
      </w:r>
      <w:r w:rsidR="00EB3647">
        <w:t>type ligands donate 2</w:t>
      </w:r>
      <w:r w:rsidR="00F30F68">
        <w:t xml:space="preserve"> </w:t>
      </w:r>
      <w:r w:rsidR="00EB3647" w:rsidRPr="00F30F68">
        <w:rPr>
          <w:i/>
        </w:rPr>
        <w:t>e</w:t>
      </w:r>
      <w:r w:rsidR="00EB3647" w:rsidRPr="00EB3647">
        <w:rPr>
          <w:vertAlign w:val="superscript"/>
        </w:rPr>
        <w:t>–</w:t>
      </w:r>
      <w:r w:rsidR="00EB3647">
        <w:t xml:space="preserve"> to the total electron count while </w:t>
      </w:r>
      <w:r w:rsidR="00340ABC">
        <w:t>Z-</w:t>
      </w:r>
      <w:r w:rsidR="00EB3647">
        <w:t>type ligands do not contribute an</w:t>
      </w:r>
      <w:r w:rsidR="00AB6689">
        <w:t>y</w:t>
      </w:r>
      <w:r w:rsidR="00EB3647">
        <w:t xml:space="preserve"> electrons. </w:t>
      </w:r>
      <w:r w:rsidR="008B3097">
        <w:t xml:space="preserve">For the example </w:t>
      </w:r>
      <w:proofErr w:type="gramStart"/>
      <w:r w:rsidR="008B3097" w:rsidRPr="008E580A">
        <w:t>Co(</w:t>
      </w:r>
      <w:proofErr w:type="gramEnd"/>
      <w:r w:rsidR="008B3097" w:rsidRPr="008E580A">
        <w:t>NH</w:t>
      </w:r>
      <w:r w:rsidR="008B3097" w:rsidRPr="008E580A">
        <w:rPr>
          <w:vertAlign w:val="subscript"/>
        </w:rPr>
        <w:t>3</w:t>
      </w:r>
      <w:r w:rsidR="008B3097" w:rsidRPr="008E580A">
        <w:t>)</w:t>
      </w:r>
      <w:r w:rsidR="008B3097" w:rsidRPr="008E580A">
        <w:rPr>
          <w:vertAlign w:val="subscript"/>
        </w:rPr>
        <w:t>3</w:t>
      </w:r>
      <w:r w:rsidR="008B3097" w:rsidRPr="008E580A">
        <w:t>Cl</w:t>
      </w:r>
      <w:r w:rsidR="008B3097" w:rsidRPr="008E580A">
        <w:rPr>
          <w:vertAlign w:val="subscript"/>
        </w:rPr>
        <w:t>3</w:t>
      </w:r>
      <w:r w:rsidR="008B3097">
        <w:t xml:space="preserve">, there are two ligand types present. Cl is an </w:t>
      </w:r>
      <w:r w:rsidR="00340ABC">
        <w:t>X-</w:t>
      </w:r>
      <w:r w:rsidR="008B3097">
        <w:t>type ligand and NH</w:t>
      </w:r>
      <w:r w:rsidR="008B3097">
        <w:rPr>
          <w:vertAlign w:val="subscript"/>
        </w:rPr>
        <w:t>3</w:t>
      </w:r>
      <w:r w:rsidR="008B3097">
        <w:t xml:space="preserve"> is an </w:t>
      </w:r>
      <w:r w:rsidR="00340ABC">
        <w:t>L-</w:t>
      </w:r>
      <w:r w:rsidR="008B3097">
        <w:t>type ligand. Using the ionic model, the total electron count is 18</w:t>
      </w:r>
      <w:r w:rsidR="00B8360C">
        <w:t xml:space="preserve"> </w:t>
      </w:r>
      <w:r w:rsidR="008B3097" w:rsidRPr="00AD0219">
        <w:rPr>
          <w:i/>
        </w:rPr>
        <w:t>e</w:t>
      </w:r>
      <w:r w:rsidR="008B3097" w:rsidRPr="00C07893">
        <w:rPr>
          <w:vertAlign w:val="superscript"/>
        </w:rPr>
        <w:t>–</w:t>
      </w:r>
      <w:r w:rsidR="008B3097">
        <w:t xml:space="preserve"> (</w:t>
      </w:r>
      <w:r w:rsidR="008B3097" w:rsidRPr="00BA56EE">
        <w:rPr>
          <w:b/>
          <w:rPrChange w:id="27" w:author="Andrew" w:date="2017-01-11T12:22:00Z">
            <w:rPr/>
          </w:rPrChange>
        </w:rPr>
        <w:t>Table 1</w:t>
      </w:r>
      <w:r w:rsidR="008B3097">
        <w:t>)</w:t>
      </w:r>
      <w:r w:rsidR="000257F6">
        <w:t>.</w:t>
      </w:r>
      <w:r w:rsidR="008B3097">
        <w:t xml:space="preserve"> </w:t>
      </w:r>
    </w:p>
    <w:tbl>
      <w:tblPr>
        <w:tblStyle w:val="TableGrid"/>
        <w:tblW w:w="0" w:type="auto"/>
        <w:jc w:val="center"/>
        <w:tblLook w:val="04A0" w:firstRow="1" w:lastRow="0" w:firstColumn="1" w:lastColumn="0" w:noHBand="0" w:noVBand="1"/>
      </w:tblPr>
      <w:tblGrid>
        <w:gridCol w:w="1872"/>
        <w:gridCol w:w="1578"/>
        <w:gridCol w:w="1987"/>
        <w:gridCol w:w="2864"/>
      </w:tblGrid>
      <w:tr w:rsidR="0056126E" w14:paraId="400677C1" w14:textId="77777777" w:rsidTr="00633C4F">
        <w:trPr>
          <w:jc w:val="center"/>
        </w:trPr>
        <w:tc>
          <w:tcPr>
            <w:tcW w:w="8301" w:type="dxa"/>
            <w:gridSpan w:val="4"/>
          </w:tcPr>
          <w:p w14:paraId="1CAD50EE" w14:textId="14A53A46" w:rsidR="0056126E" w:rsidRPr="00C07893" w:rsidRDefault="0056126E" w:rsidP="000A2FCF">
            <w:pPr>
              <w:jc w:val="both"/>
              <w:rPr>
                <w:b/>
              </w:rPr>
            </w:pPr>
            <w:r w:rsidRPr="00C07893">
              <w:rPr>
                <w:b/>
              </w:rPr>
              <w:t xml:space="preserve">Table 1. </w:t>
            </w:r>
            <w:r w:rsidR="000A2FCF" w:rsidRPr="00467E51">
              <w:rPr>
                <w:i/>
              </w:rPr>
              <w:t>e</w:t>
            </w:r>
            <w:r w:rsidRPr="008E580A">
              <w:rPr>
                <w:vertAlign w:val="superscript"/>
              </w:rPr>
              <w:t>–</w:t>
            </w:r>
            <w:r w:rsidRPr="008E580A">
              <w:t xml:space="preserve"> counting of Co(NH</w:t>
            </w:r>
            <w:r w:rsidRPr="008E580A">
              <w:rPr>
                <w:vertAlign w:val="subscript"/>
              </w:rPr>
              <w:t>3</w:t>
            </w:r>
            <w:r w:rsidRPr="008E580A">
              <w:t>)</w:t>
            </w:r>
            <w:r w:rsidRPr="008E580A">
              <w:rPr>
                <w:vertAlign w:val="subscript"/>
              </w:rPr>
              <w:t>3</w:t>
            </w:r>
            <w:r w:rsidRPr="008E580A">
              <w:t>Cl</w:t>
            </w:r>
            <w:r w:rsidRPr="008E580A">
              <w:rPr>
                <w:vertAlign w:val="subscript"/>
              </w:rPr>
              <w:t xml:space="preserve">3 </w:t>
            </w:r>
            <w:r w:rsidRPr="008E580A">
              <w:t>using the ionic and covalent models</w:t>
            </w:r>
          </w:p>
        </w:tc>
      </w:tr>
      <w:tr w:rsidR="0056126E" w14:paraId="6AB60F38" w14:textId="77777777" w:rsidTr="00633C4F">
        <w:trPr>
          <w:jc w:val="center"/>
        </w:trPr>
        <w:tc>
          <w:tcPr>
            <w:tcW w:w="1872" w:type="dxa"/>
          </w:tcPr>
          <w:p w14:paraId="532CF0EB" w14:textId="77777777" w:rsidR="0056126E" w:rsidRPr="008E580A" w:rsidRDefault="0056126E" w:rsidP="002C5BA5">
            <w:pPr>
              <w:rPr>
                <w:b/>
              </w:rPr>
            </w:pPr>
            <w:r w:rsidRPr="008E580A">
              <w:rPr>
                <w:b/>
              </w:rPr>
              <w:t>Ligand/</w:t>
            </w:r>
            <w:r>
              <w:rPr>
                <w:b/>
              </w:rPr>
              <w:t>centra</w:t>
            </w:r>
            <w:r w:rsidRPr="008E580A">
              <w:rPr>
                <w:b/>
              </w:rPr>
              <w:t>l</w:t>
            </w:r>
            <w:r>
              <w:rPr>
                <w:b/>
              </w:rPr>
              <w:t xml:space="preserve"> atom</w:t>
            </w:r>
          </w:p>
        </w:tc>
        <w:tc>
          <w:tcPr>
            <w:tcW w:w="1578" w:type="dxa"/>
          </w:tcPr>
          <w:p w14:paraId="7E233DFC" w14:textId="77777777" w:rsidR="0056126E" w:rsidRPr="008E580A" w:rsidRDefault="0056126E" w:rsidP="002C5BA5">
            <w:pPr>
              <w:rPr>
                <w:b/>
              </w:rPr>
            </w:pPr>
            <w:r w:rsidRPr="008E580A">
              <w:rPr>
                <w:b/>
              </w:rPr>
              <w:t>Ligand type</w:t>
            </w:r>
          </w:p>
        </w:tc>
        <w:tc>
          <w:tcPr>
            <w:tcW w:w="1987" w:type="dxa"/>
          </w:tcPr>
          <w:p w14:paraId="290DEBDA" w14:textId="77777777" w:rsidR="0056126E" w:rsidRPr="008E580A" w:rsidRDefault="0056126E" w:rsidP="002C5BA5">
            <w:pPr>
              <w:rPr>
                <w:b/>
              </w:rPr>
            </w:pPr>
            <w:r w:rsidRPr="003276D4">
              <w:rPr>
                <w:b/>
                <w:i/>
              </w:rPr>
              <w:t>e</w:t>
            </w:r>
            <w:r w:rsidRPr="008E580A">
              <w:rPr>
                <w:b/>
                <w:vertAlign w:val="superscript"/>
              </w:rPr>
              <w:t>–</w:t>
            </w:r>
            <w:r w:rsidRPr="008E580A">
              <w:rPr>
                <w:b/>
              </w:rPr>
              <w:t xml:space="preserve"> contribution </w:t>
            </w:r>
          </w:p>
          <w:p w14:paraId="161DD50D" w14:textId="77777777" w:rsidR="0056126E" w:rsidRPr="008E580A" w:rsidRDefault="0056126E" w:rsidP="002C5BA5">
            <w:pPr>
              <w:rPr>
                <w:b/>
              </w:rPr>
            </w:pPr>
            <w:r w:rsidRPr="008E580A">
              <w:rPr>
                <w:b/>
              </w:rPr>
              <w:t>(ionic model)</w:t>
            </w:r>
          </w:p>
        </w:tc>
        <w:tc>
          <w:tcPr>
            <w:tcW w:w="2864" w:type="dxa"/>
          </w:tcPr>
          <w:p w14:paraId="118318CF" w14:textId="77777777" w:rsidR="0056126E" w:rsidRPr="008E580A" w:rsidRDefault="0056126E" w:rsidP="002C5BA5">
            <w:pPr>
              <w:rPr>
                <w:b/>
              </w:rPr>
            </w:pPr>
            <w:r w:rsidRPr="003276D4">
              <w:rPr>
                <w:b/>
                <w:i/>
              </w:rPr>
              <w:t>e</w:t>
            </w:r>
            <w:r w:rsidRPr="008E580A">
              <w:rPr>
                <w:b/>
                <w:vertAlign w:val="superscript"/>
              </w:rPr>
              <w:t>–</w:t>
            </w:r>
            <w:r w:rsidRPr="008E580A">
              <w:rPr>
                <w:b/>
              </w:rPr>
              <w:t xml:space="preserve"> contribution </w:t>
            </w:r>
          </w:p>
          <w:p w14:paraId="6D5B82CE" w14:textId="77777777" w:rsidR="0056126E" w:rsidRPr="008E580A" w:rsidRDefault="0056126E" w:rsidP="002C5BA5">
            <w:pPr>
              <w:rPr>
                <w:b/>
              </w:rPr>
            </w:pPr>
            <w:r w:rsidRPr="008E580A">
              <w:rPr>
                <w:b/>
              </w:rPr>
              <w:t>(covalent model)</w:t>
            </w:r>
          </w:p>
        </w:tc>
      </w:tr>
      <w:tr w:rsidR="0056126E" w14:paraId="64CC5585" w14:textId="77777777" w:rsidTr="00633C4F">
        <w:trPr>
          <w:jc w:val="center"/>
        </w:trPr>
        <w:tc>
          <w:tcPr>
            <w:tcW w:w="1872" w:type="dxa"/>
          </w:tcPr>
          <w:p w14:paraId="6572D73F" w14:textId="77777777" w:rsidR="0056126E" w:rsidRDefault="0056126E" w:rsidP="002C5BA5">
            <w:r>
              <w:t>Co</w:t>
            </w:r>
          </w:p>
        </w:tc>
        <w:tc>
          <w:tcPr>
            <w:tcW w:w="1578" w:type="dxa"/>
          </w:tcPr>
          <w:p w14:paraId="01B8680D" w14:textId="006B1EAE" w:rsidR="0056126E" w:rsidRDefault="00926E62" w:rsidP="002C5BA5">
            <w:r>
              <w:t>n/a</w:t>
            </w:r>
          </w:p>
        </w:tc>
        <w:tc>
          <w:tcPr>
            <w:tcW w:w="1987" w:type="dxa"/>
          </w:tcPr>
          <w:p w14:paraId="1A7C7E3C" w14:textId="77777777" w:rsidR="0056126E" w:rsidRPr="00AD1C45" w:rsidRDefault="0056126E" w:rsidP="002C5BA5">
            <w:pPr>
              <w:rPr>
                <w:vertAlign w:val="superscript"/>
              </w:rPr>
            </w:pPr>
            <w:r>
              <w:t xml:space="preserve">6 </w:t>
            </w:r>
            <w:r w:rsidRPr="000257F6">
              <w:rPr>
                <w:i/>
              </w:rPr>
              <w:t>e</w:t>
            </w:r>
            <w:r w:rsidRPr="000257F6">
              <w:rPr>
                <w:i/>
                <w:vertAlign w:val="superscript"/>
              </w:rPr>
              <w:t>–</w:t>
            </w:r>
          </w:p>
        </w:tc>
        <w:tc>
          <w:tcPr>
            <w:tcW w:w="2864" w:type="dxa"/>
          </w:tcPr>
          <w:p w14:paraId="35039087" w14:textId="77777777" w:rsidR="0056126E" w:rsidRDefault="0056126E" w:rsidP="002C5BA5">
            <w:r>
              <w:t xml:space="preserve">9 </w:t>
            </w:r>
            <w:r w:rsidRPr="000257F6">
              <w:rPr>
                <w:i/>
              </w:rPr>
              <w:t>e</w:t>
            </w:r>
            <w:r w:rsidRPr="000257F6">
              <w:rPr>
                <w:i/>
                <w:vertAlign w:val="superscript"/>
              </w:rPr>
              <w:t>–</w:t>
            </w:r>
          </w:p>
        </w:tc>
      </w:tr>
      <w:tr w:rsidR="0056126E" w14:paraId="4263BE69" w14:textId="77777777" w:rsidTr="00633C4F">
        <w:trPr>
          <w:jc w:val="center"/>
        </w:trPr>
        <w:tc>
          <w:tcPr>
            <w:tcW w:w="1872" w:type="dxa"/>
          </w:tcPr>
          <w:p w14:paraId="0DF9BE4A" w14:textId="77777777" w:rsidR="0056126E" w:rsidRPr="00AD1C45" w:rsidRDefault="0056126E" w:rsidP="002C5BA5">
            <w:r>
              <w:t>3 NH</w:t>
            </w:r>
            <w:r>
              <w:rPr>
                <w:vertAlign w:val="subscript"/>
              </w:rPr>
              <w:t>3</w:t>
            </w:r>
          </w:p>
        </w:tc>
        <w:tc>
          <w:tcPr>
            <w:tcW w:w="1578" w:type="dxa"/>
          </w:tcPr>
          <w:p w14:paraId="4105D0BC" w14:textId="77777777" w:rsidR="0056126E" w:rsidRPr="00AD1C45" w:rsidRDefault="0056126E" w:rsidP="002C5BA5">
            <w:r>
              <w:t>L</w:t>
            </w:r>
          </w:p>
        </w:tc>
        <w:tc>
          <w:tcPr>
            <w:tcW w:w="1987" w:type="dxa"/>
          </w:tcPr>
          <w:p w14:paraId="17258A73" w14:textId="77777777" w:rsidR="0056126E" w:rsidRPr="00AD1C45" w:rsidRDefault="0056126E" w:rsidP="002C5BA5">
            <w:r>
              <w:t xml:space="preserve">3 </w:t>
            </w:r>
            <w:r w:rsidRPr="004E4E24">
              <w:rPr>
                <w:rFonts w:asciiTheme="majorHAnsi" w:hAnsiTheme="majorHAnsi"/>
              </w:rPr>
              <w:t xml:space="preserve">x </w:t>
            </w:r>
            <w:r>
              <w:t xml:space="preserve">(2 </w:t>
            </w:r>
            <w:r w:rsidRPr="000257F6">
              <w:rPr>
                <w:i/>
              </w:rPr>
              <w:t>e</w:t>
            </w:r>
            <w:r w:rsidRPr="00C07893">
              <w:rPr>
                <w:vertAlign w:val="superscript"/>
              </w:rPr>
              <w:t>–</w:t>
            </w:r>
            <w:r>
              <w:t>)</w:t>
            </w:r>
          </w:p>
        </w:tc>
        <w:tc>
          <w:tcPr>
            <w:tcW w:w="2864" w:type="dxa"/>
          </w:tcPr>
          <w:p w14:paraId="163D2290" w14:textId="77777777" w:rsidR="0056126E" w:rsidRDefault="0056126E" w:rsidP="002C5BA5">
            <w:r>
              <w:t xml:space="preserve">3 </w:t>
            </w:r>
            <w:r w:rsidRPr="004E4E24">
              <w:rPr>
                <w:rFonts w:asciiTheme="majorHAnsi" w:hAnsiTheme="majorHAnsi"/>
              </w:rPr>
              <w:t>x</w:t>
            </w:r>
            <w:r>
              <w:t xml:space="preserve"> (2 </w:t>
            </w:r>
            <w:r w:rsidRPr="000257F6">
              <w:rPr>
                <w:i/>
              </w:rPr>
              <w:t>e</w:t>
            </w:r>
            <w:r w:rsidRPr="00C07893">
              <w:rPr>
                <w:vertAlign w:val="superscript"/>
              </w:rPr>
              <w:t>–</w:t>
            </w:r>
            <w:r>
              <w:t>)</w:t>
            </w:r>
          </w:p>
        </w:tc>
      </w:tr>
      <w:tr w:rsidR="0056126E" w14:paraId="484CEB46" w14:textId="77777777" w:rsidTr="00633C4F">
        <w:trPr>
          <w:jc w:val="center"/>
        </w:trPr>
        <w:tc>
          <w:tcPr>
            <w:tcW w:w="1872" w:type="dxa"/>
          </w:tcPr>
          <w:p w14:paraId="078CA2A8" w14:textId="77777777" w:rsidR="0056126E" w:rsidRDefault="0056126E" w:rsidP="002C5BA5">
            <w:r>
              <w:t>3 Cl</w:t>
            </w:r>
          </w:p>
        </w:tc>
        <w:tc>
          <w:tcPr>
            <w:tcW w:w="1578" w:type="dxa"/>
          </w:tcPr>
          <w:p w14:paraId="3948B8B6" w14:textId="77777777" w:rsidR="0056126E" w:rsidRDefault="0056126E" w:rsidP="002C5BA5">
            <w:r>
              <w:t>X</w:t>
            </w:r>
          </w:p>
        </w:tc>
        <w:tc>
          <w:tcPr>
            <w:tcW w:w="1987" w:type="dxa"/>
          </w:tcPr>
          <w:p w14:paraId="35E2E201" w14:textId="77777777" w:rsidR="0056126E" w:rsidRDefault="0056126E" w:rsidP="002C5BA5">
            <w:r>
              <w:t xml:space="preserve">3 </w:t>
            </w:r>
            <w:r w:rsidRPr="004E4E24">
              <w:rPr>
                <w:rFonts w:asciiTheme="majorHAnsi" w:hAnsiTheme="majorHAnsi"/>
              </w:rPr>
              <w:t xml:space="preserve">x </w:t>
            </w:r>
            <w:r>
              <w:t xml:space="preserve">(2 </w:t>
            </w:r>
            <w:r w:rsidRPr="000257F6">
              <w:rPr>
                <w:i/>
              </w:rPr>
              <w:t>e</w:t>
            </w:r>
            <w:r w:rsidRPr="00C07893">
              <w:rPr>
                <w:vertAlign w:val="superscript"/>
              </w:rPr>
              <w:t>–</w:t>
            </w:r>
            <w:r>
              <w:t>)</w:t>
            </w:r>
          </w:p>
        </w:tc>
        <w:tc>
          <w:tcPr>
            <w:tcW w:w="2864" w:type="dxa"/>
          </w:tcPr>
          <w:p w14:paraId="5C050991" w14:textId="77777777" w:rsidR="0056126E" w:rsidRDefault="0056126E" w:rsidP="002C5BA5">
            <w:r>
              <w:t xml:space="preserve">3 </w:t>
            </w:r>
            <w:r w:rsidRPr="004E4E24">
              <w:rPr>
                <w:rFonts w:asciiTheme="majorHAnsi" w:hAnsiTheme="majorHAnsi"/>
              </w:rPr>
              <w:t xml:space="preserve">x </w:t>
            </w:r>
            <w:r>
              <w:t xml:space="preserve">(1 </w:t>
            </w:r>
            <w:r w:rsidRPr="000257F6">
              <w:rPr>
                <w:i/>
              </w:rPr>
              <w:t>e</w:t>
            </w:r>
            <w:r w:rsidRPr="00C07893">
              <w:rPr>
                <w:vertAlign w:val="superscript"/>
              </w:rPr>
              <w:t>–</w:t>
            </w:r>
            <w:r>
              <w:t>)</w:t>
            </w:r>
          </w:p>
        </w:tc>
      </w:tr>
      <w:tr w:rsidR="0056126E" w14:paraId="07FD61EB" w14:textId="77777777" w:rsidTr="00633C4F">
        <w:trPr>
          <w:jc w:val="center"/>
        </w:trPr>
        <w:tc>
          <w:tcPr>
            <w:tcW w:w="3450" w:type="dxa"/>
            <w:gridSpan w:val="2"/>
          </w:tcPr>
          <w:p w14:paraId="49EAAFF9" w14:textId="4F31CEE3" w:rsidR="0056126E" w:rsidRPr="008901AD" w:rsidRDefault="0056126E" w:rsidP="008355DA">
            <w:pPr>
              <w:jc w:val="right"/>
              <w:rPr>
                <w:b/>
              </w:rPr>
            </w:pPr>
            <w:r>
              <w:rPr>
                <w:b/>
              </w:rPr>
              <w:t xml:space="preserve">Charge of </w:t>
            </w:r>
            <w:r w:rsidR="008355DA">
              <w:rPr>
                <w:b/>
              </w:rPr>
              <w:t>ion</w:t>
            </w:r>
          </w:p>
        </w:tc>
        <w:tc>
          <w:tcPr>
            <w:tcW w:w="1987" w:type="dxa"/>
          </w:tcPr>
          <w:p w14:paraId="4B6DD19A" w14:textId="29B6A032" w:rsidR="0056126E" w:rsidRDefault="00926E62" w:rsidP="002C5BA5">
            <w:r>
              <w:t>n/a</w:t>
            </w:r>
            <w:r w:rsidR="00633C4F">
              <w:t>*</w:t>
            </w:r>
          </w:p>
        </w:tc>
        <w:tc>
          <w:tcPr>
            <w:tcW w:w="2864" w:type="dxa"/>
          </w:tcPr>
          <w:p w14:paraId="4F0EDB3C" w14:textId="77777777" w:rsidR="0056126E" w:rsidRDefault="0056126E" w:rsidP="002C5BA5">
            <w:r>
              <w:t>– (0)</w:t>
            </w:r>
          </w:p>
        </w:tc>
      </w:tr>
      <w:tr w:rsidR="0056126E" w14:paraId="66CBAE86" w14:textId="77777777" w:rsidTr="00633C4F">
        <w:trPr>
          <w:jc w:val="center"/>
        </w:trPr>
        <w:tc>
          <w:tcPr>
            <w:tcW w:w="3450" w:type="dxa"/>
            <w:gridSpan w:val="2"/>
            <w:tcBorders>
              <w:bottom w:val="single" w:sz="4" w:space="0" w:color="auto"/>
            </w:tcBorders>
          </w:tcPr>
          <w:p w14:paraId="1EA23509" w14:textId="77777777" w:rsidR="0056126E" w:rsidRPr="008901AD" w:rsidRDefault="0056126E" w:rsidP="002C5BA5">
            <w:pPr>
              <w:jc w:val="right"/>
              <w:rPr>
                <w:b/>
              </w:rPr>
            </w:pPr>
            <w:r w:rsidRPr="008901AD">
              <w:rPr>
                <w:b/>
              </w:rPr>
              <w:t>Total e</w:t>
            </w:r>
            <w:r w:rsidRPr="008901AD">
              <w:rPr>
                <w:b/>
                <w:vertAlign w:val="superscript"/>
              </w:rPr>
              <w:t xml:space="preserve">– </w:t>
            </w:r>
            <w:r w:rsidRPr="008901AD">
              <w:rPr>
                <w:b/>
              </w:rPr>
              <w:t>count</w:t>
            </w:r>
          </w:p>
        </w:tc>
        <w:tc>
          <w:tcPr>
            <w:tcW w:w="1987" w:type="dxa"/>
            <w:tcBorders>
              <w:bottom w:val="single" w:sz="4" w:space="0" w:color="auto"/>
            </w:tcBorders>
          </w:tcPr>
          <w:p w14:paraId="4FD96ABE" w14:textId="77777777" w:rsidR="0056126E" w:rsidRDefault="0056126E" w:rsidP="002C5BA5">
            <w:r>
              <w:t xml:space="preserve">18 </w:t>
            </w:r>
            <w:r w:rsidRPr="000257F6">
              <w:rPr>
                <w:i/>
              </w:rPr>
              <w:t>e</w:t>
            </w:r>
            <w:r w:rsidRPr="008E580A">
              <w:rPr>
                <w:vertAlign w:val="superscript"/>
              </w:rPr>
              <w:t>–</w:t>
            </w:r>
          </w:p>
        </w:tc>
        <w:tc>
          <w:tcPr>
            <w:tcW w:w="2864" w:type="dxa"/>
            <w:tcBorders>
              <w:bottom w:val="single" w:sz="4" w:space="0" w:color="auto"/>
            </w:tcBorders>
          </w:tcPr>
          <w:p w14:paraId="62E0D802" w14:textId="77777777" w:rsidR="0056126E" w:rsidRDefault="0056126E" w:rsidP="002C5BA5">
            <w:r>
              <w:t xml:space="preserve">18 </w:t>
            </w:r>
            <w:r w:rsidRPr="000257F6">
              <w:rPr>
                <w:i/>
              </w:rPr>
              <w:t>e</w:t>
            </w:r>
            <w:r w:rsidRPr="008E580A">
              <w:rPr>
                <w:vertAlign w:val="superscript"/>
              </w:rPr>
              <w:t>–</w:t>
            </w:r>
          </w:p>
        </w:tc>
      </w:tr>
      <w:tr w:rsidR="00633C4F" w14:paraId="6709CEE0" w14:textId="77777777" w:rsidTr="00633C4F">
        <w:trPr>
          <w:jc w:val="center"/>
        </w:trPr>
        <w:tc>
          <w:tcPr>
            <w:tcW w:w="8301" w:type="dxa"/>
            <w:gridSpan w:val="4"/>
            <w:tcBorders>
              <w:left w:val="nil"/>
              <w:bottom w:val="nil"/>
              <w:right w:val="nil"/>
            </w:tcBorders>
          </w:tcPr>
          <w:p w14:paraId="506FAB41" w14:textId="6F735A1A" w:rsidR="00633C4F" w:rsidRDefault="00633C4F" w:rsidP="00FB292E">
            <w:pPr>
              <w:tabs>
                <w:tab w:val="left" w:pos="7280"/>
              </w:tabs>
              <w:jc w:val="both"/>
            </w:pPr>
            <w:r>
              <w:t>* The charge of the metal</w:t>
            </w:r>
            <w:ins w:id="28" w:author="Andrew" w:date="2017-01-11T12:27:00Z">
              <w:r w:rsidR="005A280F">
                <w:t>-</w:t>
              </w:r>
            </w:ins>
            <w:del w:id="29" w:author="Andrew" w:date="2017-01-11T12:27:00Z">
              <w:r w:rsidDel="005A280F">
                <w:delText xml:space="preserve"> </w:delText>
              </w:r>
            </w:del>
            <w:r>
              <w:t xml:space="preserve">containing ion </w:t>
            </w:r>
            <w:r w:rsidR="00FB292E">
              <w:t>is NOT</w:t>
            </w:r>
            <w:r>
              <w:t xml:space="preserve"> included in the total electron count using the ionic model. The charge is accounted for in the oxidation state of the metal (electrons contributed by the central atom).</w:t>
            </w:r>
          </w:p>
        </w:tc>
      </w:tr>
    </w:tbl>
    <w:p w14:paraId="68594BD7" w14:textId="77777777" w:rsidR="00FB292E" w:rsidRDefault="00FB292E" w:rsidP="00D56EE3">
      <w:pPr>
        <w:jc w:val="both"/>
      </w:pPr>
    </w:p>
    <w:p w14:paraId="4C7E92E2" w14:textId="2ED5D6FF" w:rsidR="0022447F" w:rsidRDefault="0022447F" w:rsidP="00D56EE3">
      <w:pPr>
        <w:jc w:val="both"/>
        <w:rPr>
          <w:i/>
        </w:rPr>
      </w:pPr>
      <w:r>
        <w:rPr>
          <w:i/>
        </w:rPr>
        <w:t>Covalent Model</w:t>
      </w:r>
    </w:p>
    <w:p w14:paraId="3FF500E0" w14:textId="3D038513" w:rsidR="004635BA" w:rsidRPr="00C66BA2" w:rsidRDefault="00687961" w:rsidP="00D56EE3">
      <w:pPr>
        <w:jc w:val="both"/>
      </w:pPr>
      <w:r>
        <w:t xml:space="preserve">For the covalent model, the </w:t>
      </w:r>
      <w:r w:rsidRPr="00F30F68">
        <w:rPr>
          <w:i/>
        </w:rPr>
        <w:t>e</w:t>
      </w:r>
      <w:r w:rsidRPr="00C07893">
        <w:rPr>
          <w:vertAlign w:val="superscript"/>
        </w:rPr>
        <w:t>–</w:t>
      </w:r>
      <w:r>
        <w:t xml:space="preserve"> contribution from the </w:t>
      </w:r>
      <w:r w:rsidR="008B3097">
        <w:t>central atom</w:t>
      </w:r>
      <w:r>
        <w:t xml:space="preserve"> is equal to the total number of valence </w:t>
      </w:r>
      <w:r w:rsidRPr="00F30F68">
        <w:rPr>
          <w:i/>
        </w:rPr>
        <w:t>e</w:t>
      </w:r>
      <w:r w:rsidRPr="00C07893">
        <w:rPr>
          <w:vertAlign w:val="superscript"/>
        </w:rPr>
        <w:t>–</w:t>
      </w:r>
      <w:r>
        <w:t xml:space="preserve"> for the neutral atom</w:t>
      </w:r>
      <w:r w:rsidR="008509B3">
        <w:t xml:space="preserve"> (in this case 9 </w:t>
      </w:r>
      <w:r w:rsidR="008509B3" w:rsidRPr="000257F6">
        <w:rPr>
          <w:i/>
        </w:rPr>
        <w:t>e</w:t>
      </w:r>
      <w:r w:rsidR="008509B3" w:rsidRPr="000257F6">
        <w:rPr>
          <w:i/>
          <w:vertAlign w:val="superscript"/>
        </w:rPr>
        <w:t>–</w:t>
      </w:r>
      <w:r w:rsidR="008509B3" w:rsidRPr="008509B3">
        <w:t>)</w:t>
      </w:r>
      <w:r w:rsidR="008B3097">
        <w:t>.</w:t>
      </w:r>
      <w:r>
        <w:t xml:space="preserve"> </w:t>
      </w:r>
      <w:r w:rsidR="00340ABC">
        <w:t>X-</w:t>
      </w:r>
      <w:r>
        <w:t>type ligands donate 1</w:t>
      </w:r>
      <w:r w:rsidR="00F30F68">
        <w:t xml:space="preserve"> </w:t>
      </w:r>
      <w:r w:rsidRPr="00F30F68">
        <w:rPr>
          <w:i/>
        </w:rPr>
        <w:t>e</w:t>
      </w:r>
      <w:r w:rsidRPr="00EB3647">
        <w:rPr>
          <w:vertAlign w:val="superscript"/>
        </w:rPr>
        <w:t>–</w:t>
      </w:r>
      <w:r>
        <w:t xml:space="preserve">, </w:t>
      </w:r>
      <w:r w:rsidR="00340ABC">
        <w:t>L-</w:t>
      </w:r>
      <w:r>
        <w:t>type ligands donate 2</w:t>
      </w:r>
      <w:r w:rsidR="00F30F68">
        <w:t xml:space="preserve"> </w:t>
      </w:r>
      <w:r w:rsidRPr="00F30F68">
        <w:rPr>
          <w:i/>
        </w:rPr>
        <w:t>e</w:t>
      </w:r>
      <w:r w:rsidRPr="00EB3647">
        <w:rPr>
          <w:vertAlign w:val="superscript"/>
        </w:rPr>
        <w:t>–</w:t>
      </w:r>
      <w:r>
        <w:t xml:space="preserve">, and </w:t>
      </w:r>
      <w:r w:rsidR="00340ABC">
        <w:t>Z-</w:t>
      </w:r>
      <w:r>
        <w:t>type ligands donate 0</w:t>
      </w:r>
      <w:r w:rsidR="00F30F68">
        <w:t xml:space="preserve"> </w:t>
      </w:r>
      <w:r w:rsidRPr="00F30F68">
        <w:rPr>
          <w:i/>
        </w:rPr>
        <w:t>e</w:t>
      </w:r>
      <w:r w:rsidRPr="00EB3647">
        <w:rPr>
          <w:vertAlign w:val="superscript"/>
        </w:rPr>
        <w:t>–</w:t>
      </w:r>
      <w:r>
        <w:t>.</w:t>
      </w:r>
      <w:r w:rsidR="008B3097">
        <w:t xml:space="preserve"> </w:t>
      </w:r>
      <w:r w:rsidR="00F30F68">
        <w:t>Finally</w:t>
      </w:r>
      <w:r w:rsidR="008B3097">
        <w:t xml:space="preserve">, </w:t>
      </w:r>
      <w:r w:rsidR="00F30F68">
        <w:t>i</w:t>
      </w:r>
      <w:r w:rsidR="008B3097">
        <w:t>f the molecule is ionic, the charge of the ion containing the metal center needs to be subtracted from the metal + ligand electrons. Using the</w:t>
      </w:r>
      <w:r w:rsidR="00C66BA2">
        <w:t xml:space="preserve"> covalent model, the total electron count</w:t>
      </w:r>
      <w:r w:rsidR="008B3097">
        <w:t xml:space="preserve"> for </w:t>
      </w:r>
      <w:proofErr w:type="gramStart"/>
      <w:r w:rsidR="008B3097" w:rsidRPr="008E580A">
        <w:t>Co(</w:t>
      </w:r>
      <w:proofErr w:type="gramEnd"/>
      <w:r w:rsidR="008B3097" w:rsidRPr="008E580A">
        <w:t>NH</w:t>
      </w:r>
      <w:r w:rsidR="008B3097" w:rsidRPr="008E580A">
        <w:rPr>
          <w:vertAlign w:val="subscript"/>
        </w:rPr>
        <w:t>3</w:t>
      </w:r>
      <w:r w:rsidR="008B3097" w:rsidRPr="008E580A">
        <w:t>)</w:t>
      </w:r>
      <w:r w:rsidR="008B3097" w:rsidRPr="008E580A">
        <w:rPr>
          <w:vertAlign w:val="subscript"/>
        </w:rPr>
        <w:t>3</w:t>
      </w:r>
      <w:r w:rsidR="008B3097" w:rsidRPr="008E580A">
        <w:t>Cl</w:t>
      </w:r>
      <w:r w:rsidR="008B3097" w:rsidRPr="008E580A">
        <w:rPr>
          <w:vertAlign w:val="subscript"/>
        </w:rPr>
        <w:t>3</w:t>
      </w:r>
      <w:r w:rsidR="00C66BA2">
        <w:t xml:space="preserve"> is also 18</w:t>
      </w:r>
      <w:r w:rsidR="00B8360C">
        <w:t xml:space="preserve"> </w:t>
      </w:r>
      <w:r w:rsidR="00C66BA2" w:rsidRPr="00AD0219">
        <w:rPr>
          <w:i/>
        </w:rPr>
        <w:t>e</w:t>
      </w:r>
      <w:r w:rsidR="00C66BA2" w:rsidRPr="00C07893">
        <w:rPr>
          <w:vertAlign w:val="superscript"/>
        </w:rPr>
        <w:t>–</w:t>
      </w:r>
      <w:r w:rsidR="008B3097">
        <w:t xml:space="preserve"> (</w:t>
      </w:r>
      <w:r w:rsidR="008B3097" w:rsidRPr="00BA56EE">
        <w:rPr>
          <w:b/>
          <w:rPrChange w:id="30" w:author="Andrew" w:date="2017-01-11T12:21:00Z">
            <w:rPr/>
          </w:rPrChange>
        </w:rPr>
        <w:t>Table 1</w:t>
      </w:r>
      <w:r w:rsidR="008B3097">
        <w:t>).</w:t>
      </w:r>
    </w:p>
    <w:p w14:paraId="35E04FA5" w14:textId="1DFAE64E" w:rsidR="00A3245C" w:rsidRPr="00A3245C" w:rsidRDefault="008A656A" w:rsidP="00D56EE3">
      <w:pPr>
        <w:jc w:val="both"/>
        <w:rPr>
          <w:b/>
          <w:i/>
        </w:rPr>
      </w:pPr>
      <w:r>
        <w:rPr>
          <w:b/>
          <w:i/>
        </w:rPr>
        <w:t xml:space="preserve">Electron </w:t>
      </w:r>
      <w:ins w:id="31" w:author="Andrew" w:date="2017-01-11T12:28:00Z">
        <w:r w:rsidR="005A280F">
          <w:rPr>
            <w:b/>
            <w:i/>
          </w:rPr>
          <w:t>C</w:t>
        </w:r>
      </w:ins>
      <w:del w:id="32" w:author="Andrew" w:date="2017-01-11T12:28:00Z">
        <w:r w:rsidDel="005A280F">
          <w:rPr>
            <w:b/>
            <w:i/>
          </w:rPr>
          <w:delText>c</w:delText>
        </w:r>
      </w:del>
      <w:r>
        <w:rPr>
          <w:b/>
          <w:i/>
        </w:rPr>
        <w:t>ounting for</w:t>
      </w:r>
      <w:r w:rsidR="00A3245C" w:rsidRPr="00A3245C">
        <w:rPr>
          <w:b/>
          <w:i/>
        </w:rPr>
        <w:t xml:space="preserve"> </w:t>
      </w:r>
      <w:ins w:id="33" w:author="Andrew" w:date="2017-01-11T12:28:00Z">
        <w:r w:rsidR="005A280F">
          <w:rPr>
            <w:b/>
            <w:i/>
          </w:rPr>
          <w:t>F</w:t>
        </w:r>
      </w:ins>
      <w:del w:id="34" w:author="Andrew" w:date="2017-01-11T12:28:00Z">
        <w:r w:rsidR="00A3245C" w:rsidRPr="00A3245C" w:rsidDel="005A280F">
          <w:rPr>
            <w:b/>
            <w:i/>
          </w:rPr>
          <w:delText>f</w:delText>
        </w:r>
      </w:del>
      <w:r w:rsidR="00A3245C" w:rsidRPr="00A3245C">
        <w:rPr>
          <w:b/>
          <w:i/>
        </w:rPr>
        <w:t>errocene</w:t>
      </w:r>
      <w:r w:rsidR="009A0399">
        <w:rPr>
          <w:b/>
          <w:i/>
        </w:rPr>
        <w:t xml:space="preserve"> and </w:t>
      </w:r>
      <w:proofErr w:type="spellStart"/>
      <w:ins w:id="35" w:author="Andrew" w:date="2017-01-11T12:28:00Z">
        <w:r w:rsidR="005A280F">
          <w:rPr>
            <w:b/>
            <w:i/>
          </w:rPr>
          <w:t>F</w:t>
        </w:r>
      </w:ins>
      <w:del w:id="36" w:author="Andrew" w:date="2017-01-11T12:28:00Z">
        <w:r w:rsidR="009A0399" w:rsidDel="005A280F">
          <w:rPr>
            <w:b/>
            <w:i/>
          </w:rPr>
          <w:delText>f</w:delText>
        </w:r>
      </w:del>
      <w:r w:rsidR="009A0399">
        <w:rPr>
          <w:b/>
          <w:i/>
        </w:rPr>
        <w:t>errocenium</w:t>
      </w:r>
      <w:proofErr w:type="spellEnd"/>
      <w:r w:rsidR="009A0399">
        <w:rPr>
          <w:b/>
          <w:i/>
        </w:rPr>
        <w:t xml:space="preserve"> </w:t>
      </w:r>
      <w:ins w:id="37" w:author="Andrew" w:date="2017-01-11T12:28:00Z">
        <w:r w:rsidR="005A280F">
          <w:rPr>
            <w:b/>
            <w:i/>
          </w:rPr>
          <w:t>C</w:t>
        </w:r>
      </w:ins>
      <w:del w:id="38" w:author="Andrew" w:date="2017-01-11T12:28:00Z">
        <w:r w:rsidR="009A0399" w:rsidDel="005A280F">
          <w:rPr>
            <w:b/>
            <w:i/>
          </w:rPr>
          <w:delText>c</w:delText>
        </w:r>
      </w:del>
      <w:r w:rsidR="009A0399">
        <w:rPr>
          <w:b/>
          <w:i/>
        </w:rPr>
        <w:t>ation</w:t>
      </w:r>
    </w:p>
    <w:p w14:paraId="56387FA0" w14:textId="0F2933CA" w:rsidR="008A656A" w:rsidRDefault="003328B1" w:rsidP="007F42D4">
      <w:pPr>
        <w:jc w:val="both"/>
      </w:pPr>
      <w:r>
        <w:t xml:space="preserve">Using the covalent model, Fe has 8 </w:t>
      </w:r>
      <w:r w:rsidRPr="000257F6">
        <w:rPr>
          <w:i/>
        </w:rPr>
        <w:t>e</w:t>
      </w:r>
      <w:r w:rsidRPr="00C07893">
        <w:rPr>
          <w:vertAlign w:val="superscript"/>
        </w:rPr>
        <w:t>–</w:t>
      </w:r>
      <w:r>
        <w:t>.</w:t>
      </w:r>
      <w:r>
        <w:rPr>
          <w:vertAlign w:val="superscript"/>
        </w:rPr>
        <w:t xml:space="preserve"> </w:t>
      </w:r>
      <w:r w:rsidR="00D56EE3">
        <w:t>I</w:t>
      </w:r>
      <w:r>
        <w:t xml:space="preserve">f we regard the bonding in ferrocene as that in </w:t>
      </w:r>
      <w:r w:rsidR="00D56EE3">
        <w:t xml:space="preserve">structure I, </w:t>
      </w:r>
      <w:r>
        <w:t>t</w:t>
      </w:r>
      <w:r w:rsidR="00D56EE3">
        <w:t xml:space="preserve">he </w:t>
      </w:r>
      <w:proofErr w:type="spellStart"/>
      <w:r w:rsidR="00D56EE3">
        <w:t>cyclopentadiene</w:t>
      </w:r>
      <w:proofErr w:type="spellEnd"/>
      <w:r w:rsidR="00D56EE3">
        <w:t xml:space="preserve"> (</w:t>
      </w:r>
      <w:proofErr w:type="spellStart"/>
      <w:r w:rsidR="00D56EE3">
        <w:t>Cp</w:t>
      </w:r>
      <w:proofErr w:type="spellEnd"/>
      <w:r w:rsidR="00D56EE3">
        <w:t>)</w:t>
      </w:r>
      <w:r>
        <w:t xml:space="preserve"> ligands are </w:t>
      </w:r>
      <w:r w:rsidR="00340ABC">
        <w:t>X-</w:t>
      </w:r>
      <w:r>
        <w:t>type donors and therefore each contribute</w:t>
      </w:r>
      <w:r w:rsidR="00D56EE3">
        <w:t xml:space="preserve"> 1 electron (</w:t>
      </w:r>
      <w:r w:rsidR="008A656A" w:rsidRPr="005A280F">
        <w:rPr>
          <w:b/>
          <w:rPrChange w:id="39" w:author="Andrew" w:date="2017-01-11T12:30:00Z">
            <w:rPr/>
          </w:rPrChange>
        </w:rPr>
        <w:t>Table 2</w:t>
      </w:r>
      <w:r w:rsidR="00D56EE3">
        <w:t xml:space="preserve">). Thus, we would have 10 valence electrons. However, in structure II, each </w:t>
      </w:r>
      <w:proofErr w:type="spellStart"/>
      <w:r w:rsidR="00D56EE3">
        <w:t>Cp</w:t>
      </w:r>
      <w:proofErr w:type="spellEnd"/>
      <w:r w:rsidR="00D56EE3">
        <w:t xml:space="preserve"> ring donates 5 electron</w:t>
      </w:r>
      <w:r w:rsidR="00B12FF8">
        <w:t>s</w:t>
      </w:r>
      <w:r w:rsidR="008A656A">
        <w:t xml:space="preserve"> (L</w:t>
      </w:r>
      <w:r w:rsidR="008A656A">
        <w:rPr>
          <w:vertAlign w:val="subscript"/>
        </w:rPr>
        <w:t>2</w:t>
      </w:r>
      <w:r w:rsidR="008509B3">
        <w:t>X-</w:t>
      </w:r>
      <w:r w:rsidR="008A656A">
        <w:t>type ligand)</w:t>
      </w:r>
      <w:r w:rsidR="00B12FF8">
        <w:t>, where</w:t>
      </w:r>
      <w:r w:rsidR="00D56EE3">
        <w:t xml:space="preserve"> we have two double bonds (each are 2-electron, L</w:t>
      </w:r>
      <w:r w:rsidR="008509B3">
        <w:t>-</w:t>
      </w:r>
      <w:r w:rsidR="00D56EE3">
        <w:t>type donors), and one X-type donor (the radical). This gives a total of 18 electrons</w:t>
      </w:r>
      <w:r w:rsidR="008A656A">
        <w:t xml:space="preserve"> (</w:t>
      </w:r>
      <w:r w:rsidR="008A656A" w:rsidRPr="005A280F">
        <w:rPr>
          <w:b/>
          <w:rPrChange w:id="40" w:author="Andrew" w:date="2017-01-11T12:29:00Z">
            <w:rPr/>
          </w:rPrChange>
        </w:rPr>
        <w:t>Table 2</w:t>
      </w:r>
      <w:r w:rsidR="008A656A">
        <w:t>)</w:t>
      </w:r>
      <w:r w:rsidR="00D56EE3">
        <w:t xml:space="preserve">. </w:t>
      </w:r>
    </w:p>
    <w:tbl>
      <w:tblPr>
        <w:tblStyle w:val="TableGrid"/>
        <w:tblW w:w="10307" w:type="dxa"/>
        <w:jc w:val="center"/>
        <w:tblLook w:val="04A0" w:firstRow="1" w:lastRow="0" w:firstColumn="1" w:lastColumn="0" w:noHBand="0" w:noVBand="1"/>
      </w:tblPr>
      <w:tblGrid>
        <w:gridCol w:w="1644"/>
        <w:gridCol w:w="1530"/>
        <w:gridCol w:w="1170"/>
        <w:gridCol w:w="1170"/>
        <w:gridCol w:w="2459"/>
        <w:gridCol w:w="1165"/>
        <w:gridCol w:w="1169"/>
      </w:tblGrid>
      <w:tr w:rsidR="008355DA" w14:paraId="1E79E372" w14:textId="77777777" w:rsidTr="00340ABC">
        <w:trPr>
          <w:jc w:val="center"/>
        </w:trPr>
        <w:tc>
          <w:tcPr>
            <w:tcW w:w="10307" w:type="dxa"/>
            <w:gridSpan w:val="7"/>
          </w:tcPr>
          <w:p w14:paraId="642FF293" w14:textId="77777777" w:rsidR="008355DA" w:rsidRPr="00766910" w:rsidRDefault="008355DA" w:rsidP="00340ABC">
            <w:pPr>
              <w:jc w:val="both"/>
              <w:rPr>
                <w:b/>
              </w:rPr>
            </w:pPr>
            <w:r w:rsidRPr="00766910">
              <w:rPr>
                <w:b/>
              </w:rPr>
              <w:t xml:space="preserve">Table 2. </w:t>
            </w:r>
            <w:r w:rsidRPr="00C9775C">
              <w:t xml:space="preserve">Electron counting for ferrocene (Fc) and </w:t>
            </w:r>
            <w:proofErr w:type="spellStart"/>
            <w:r w:rsidRPr="00C9775C">
              <w:t>ferrocenium</w:t>
            </w:r>
            <w:proofErr w:type="spellEnd"/>
            <w:r w:rsidRPr="00C9775C">
              <w:t xml:space="preserve"> (Fc</w:t>
            </w:r>
            <w:r w:rsidRPr="00C9775C">
              <w:rPr>
                <w:vertAlign w:val="superscript"/>
              </w:rPr>
              <w:t>+</w:t>
            </w:r>
            <w:r w:rsidRPr="00C9775C">
              <w:t>) cation using the covalent model</w:t>
            </w:r>
          </w:p>
        </w:tc>
      </w:tr>
      <w:tr w:rsidR="008355DA" w14:paraId="3638EA80" w14:textId="77777777" w:rsidTr="00340ABC">
        <w:trPr>
          <w:jc w:val="center"/>
        </w:trPr>
        <w:tc>
          <w:tcPr>
            <w:tcW w:w="1644" w:type="dxa"/>
            <w:vMerge w:val="restart"/>
          </w:tcPr>
          <w:p w14:paraId="4517516C" w14:textId="77777777" w:rsidR="008355DA" w:rsidRPr="00766910" w:rsidRDefault="008355DA" w:rsidP="00340ABC">
            <w:pPr>
              <w:jc w:val="center"/>
              <w:rPr>
                <w:b/>
              </w:rPr>
            </w:pPr>
            <w:r w:rsidRPr="008A656A">
              <w:rPr>
                <w:b/>
              </w:rPr>
              <w:t>Ligand/</w:t>
            </w:r>
            <w:r>
              <w:rPr>
                <w:b/>
              </w:rPr>
              <w:t xml:space="preserve"> </w:t>
            </w:r>
            <w:r w:rsidRPr="00766910">
              <w:rPr>
                <w:b/>
              </w:rPr>
              <w:t>central atom</w:t>
            </w:r>
          </w:p>
        </w:tc>
        <w:tc>
          <w:tcPr>
            <w:tcW w:w="3870" w:type="dxa"/>
            <w:gridSpan w:val="3"/>
            <w:tcBorders>
              <w:bottom w:val="single" w:sz="4" w:space="0" w:color="auto"/>
            </w:tcBorders>
          </w:tcPr>
          <w:p w14:paraId="2A9B813D" w14:textId="77777777" w:rsidR="008355DA" w:rsidRPr="00766910" w:rsidRDefault="008355DA" w:rsidP="00340ABC">
            <w:pPr>
              <w:jc w:val="center"/>
              <w:rPr>
                <w:b/>
              </w:rPr>
            </w:pPr>
            <w:r w:rsidRPr="00766910">
              <w:rPr>
                <w:b/>
              </w:rPr>
              <w:t>Structure I</w:t>
            </w:r>
          </w:p>
        </w:tc>
        <w:tc>
          <w:tcPr>
            <w:tcW w:w="4793" w:type="dxa"/>
            <w:gridSpan w:val="3"/>
            <w:tcBorders>
              <w:bottom w:val="single" w:sz="4" w:space="0" w:color="auto"/>
            </w:tcBorders>
          </w:tcPr>
          <w:p w14:paraId="2AB9D54E" w14:textId="77777777" w:rsidR="008355DA" w:rsidRPr="00766910" w:rsidRDefault="008355DA" w:rsidP="00340ABC">
            <w:pPr>
              <w:jc w:val="center"/>
              <w:rPr>
                <w:b/>
              </w:rPr>
            </w:pPr>
            <w:r w:rsidRPr="00766910">
              <w:rPr>
                <w:b/>
              </w:rPr>
              <w:t>Structure II</w:t>
            </w:r>
          </w:p>
        </w:tc>
      </w:tr>
      <w:tr w:rsidR="008355DA" w14:paraId="68A58F9E" w14:textId="77777777" w:rsidTr="00340ABC">
        <w:trPr>
          <w:jc w:val="center"/>
        </w:trPr>
        <w:tc>
          <w:tcPr>
            <w:tcW w:w="1644" w:type="dxa"/>
            <w:vMerge/>
          </w:tcPr>
          <w:p w14:paraId="4089102F" w14:textId="77777777" w:rsidR="008355DA" w:rsidRPr="00766910" w:rsidRDefault="008355DA" w:rsidP="00340ABC">
            <w:pPr>
              <w:jc w:val="center"/>
              <w:rPr>
                <w:b/>
              </w:rPr>
            </w:pPr>
          </w:p>
        </w:tc>
        <w:tc>
          <w:tcPr>
            <w:tcW w:w="1530" w:type="dxa"/>
            <w:tcBorders>
              <w:bottom w:val="single" w:sz="4" w:space="0" w:color="auto"/>
            </w:tcBorders>
            <w:vAlign w:val="center"/>
          </w:tcPr>
          <w:p w14:paraId="653EB330" w14:textId="77777777" w:rsidR="008355DA" w:rsidRPr="00766910" w:rsidRDefault="008355DA" w:rsidP="00340ABC">
            <w:pPr>
              <w:jc w:val="center"/>
              <w:rPr>
                <w:b/>
              </w:rPr>
            </w:pPr>
            <w:r>
              <w:rPr>
                <w:b/>
              </w:rPr>
              <w:t>Ligand type</w:t>
            </w:r>
          </w:p>
        </w:tc>
        <w:tc>
          <w:tcPr>
            <w:tcW w:w="1170" w:type="dxa"/>
            <w:tcBorders>
              <w:bottom w:val="single" w:sz="4" w:space="0" w:color="auto"/>
            </w:tcBorders>
            <w:vAlign w:val="center"/>
          </w:tcPr>
          <w:p w14:paraId="316D29A8" w14:textId="77777777" w:rsidR="008355DA" w:rsidRPr="00766910" w:rsidRDefault="008355DA" w:rsidP="00340ABC">
            <w:pPr>
              <w:jc w:val="center"/>
              <w:rPr>
                <w:b/>
              </w:rPr>
            </w:pPr>
            <w:r w:rsidRPr="00766910">
              <w:rPr>
                <w:b/>
              </w:rPr>
              <w:t>Fc</w:t>
            </w:r>
          </w:p>
        </w:tc>
        <w:tc>
          <w:tcPr>
            <w:tcW w:w="1170" w:type="dxa"/>
            <w:tcBorders>
              <w:bottom w:val="single" w:sz="4" w:space="0" w:color="auto"/>
            </w:tcBorders>
            <w:vAlign w:val="center"/>
          </w:tcPr>
          <w:p w14:paraId="43E3D71D" w14:textId="77777777" w:rsidR="008355DA" w:rsidRPr="00766910" w:rsidRDefault="008355DA" w:rsidP="00340ABC">
            <w:pPr>
              <w:jc w:val="center"/>
              <w:rPr>
                <w:b/>
              </w:rPr>
            </w:pPr>
            <w:r w:rsidRPr="008A656A">
              <w:rPr>
                <w:b/>
              </w:rPr>
              <w:t>Fc</w:t>
            </w:r>
            <w:r w:rsidRPr="00766910">
              <w:rPr>
                <w:b/>
                <w:vertAlign w:val="superscript"/>
              </w:rPr>
              <w:t>+</w:t>
            </w:r>
          </w:p>
        </w:tc>
        <w:tc>
          <w:tcPr>
            <w:tcW w:w="2459" w:type="dxa"/>
            <w:tcBorders>
              <w:bottom w:val="single" w:sz="4" w:space="0" w:color="auto"/>
            </w:tcBorders>
            <w:vAlign w:val="center"/>
          </w:tcPr>
          <w:p w14:paraId="16C05F82" w14:textId="77777777" w:rsidR="008355DA" w:rsidRPr="00766910" w:rsidRDefault="008355DA" w:rsidP="00340ABC">
            <w:pPr>
              <w:jc w:val="center"/>
              <w:rPr>
                <w:b/>
              </w:rPr>
            </w:pPr>
            <w:r>
              <w:rPr>
                <w:b/>
              </w:rPr>
              <w:t>Ligand Type</w:t>
            </w:r>
          </w:p>
        </w:tc>
        <w:tc>
          <w:tcPr>
            <w:tcW w:w="1165" w:type="dxa"/>
            <w:tcBorders>
              <w:bottom w:val="single" w:sz="4" w:space="0" w:color="auto"/>
            </w:tcBorders>
            <w:vAlign w:val="center"/>
          </w:tcPr>
          <w:p w14:paraId="6D1CCE3F" w14:textId="77777777" w:rsidR="008355DA" w:rsidRPr="00766910" w:rsidRDefault="008355DA" w:rsidP="00340ABC">
            <w:pPr>
              <w:jc w:val="center"/>
              <w:rPr>
                <w:b/>
              </w:rPr>
            </w:pPr>
            <w:r w:rsidRPr="00766910">
              <w:rPr>
                <w:b/>
              </w:rPr>
              <w:t>Fc</w:t>
            </w:r>
          </w:p>
        </w:tc>
        <w:tc>
          <w:tcPr>
            <w:tcW w:w="1169" w:type="dxa"/>
            <w:tcBorders>
              <w:bottom w:val="single" w:sz="4" w:space="0" w:color="auto"/>
            </w:tcBorders>
            <w:vAlign w:val="center"/>
          </w:tcPr>
          <w:p w14:paraId="052146CB" w14:textId="77777777" w:rsidR="008355DA" w:rsidRPr="00766910" w:rsidRDefault="008355DA" w:rsidP="00340ABC">
            <w:pPr>
              <w:jc w:val="center"/>
              <w:rPr>
                <w:b/>
              </w:rPr>
            </w:pPr>
            <w:r w:rsidRPr="008A656A">
              <w:rPr>
                <w:b/>
              </w:rPr>
              <w:t>Fc</w:t>
            </w:r>
            <w:r w:rsidRPr="00766910">
              <w:rPr>
                <w:b/>
                <w:vertAlign w:val="superscript"/>
              </w:rPr>
              <w:t>+</w:t>
            </w:r>
          </w:p>
        </w:tc>
      </w:tr>
      <w:tr w:rsidR="008355DA" w14:paraId="78BE66CD" w14:textId="77777777" w:rsidTr="00340ABC">
        <w:trPr>
          <w:jc w:val="center"/>
        </w:trPr>
        <w:tc>
          <w:tcPr>
            <w:tcW w:w="1644" w:type="dxa"/>
          </w:tcPr>
          <w:p w14:paraId="3283913E" w14:textId="77777777" w:rsidR="008355DA" w:rsidRPr="00766910" w:rsidRDefault="008355DA" w:rsidP="00340ABC">
            <w:pPr>
              <w:jc w:val="center"/>
            </w:pPr>
            <w:r w:rsidRPr="00766910">
              <w:t>Fe</w:t>
            </w:r>
          </w:p>
        </w:tc>
        <w:tc>
          <w:tcPr>
            <w:tcW w:w="1530" w:type="dxa"/>
            <w:tcBorders>
              <w:top w:val="single" w:sz="4" w:space="0" w:color="auto"/>
            </w:tcBorders>
          </w:tcPr>
          <w:p w14:paraId="7C67C020" w14:textId="77777777" w:rsidR="008355DA" w:rsidRPr="00766910" w:rsidRDefault="008355DA" w:rsidP="00340ABC">
            <w:pPr>
              <w:jc w:val="center"/>
            </w:pPr>
            <w:r>
              <w:t>--</w:t>
            </w:r>
          </w:p>
        </w:tc>
        <w:tc>
          <w:tcPr>
            <w:tcW w:w="1170" w:type="dxa"/>
            <w:tcBorders>
              <w:top w:val="single" w:sz="4" w:space="0" w:color="auto"/>
            </w:tcBorders>
          </w:tcPr>
          <w:p w14:paraId="33428C34" w14:textId="77777777" w:rsidR="008355DA" w:rsidRPr="00766910" w:rsidRDefault="008355DA" w:rsidP="00340ABC">
            <w:pPr>
              <w:jc w:val="center"/>
            </w:pPr>
            <w:r>
              <w:t xml:space="preserve">8 </w:t>
            </w:r>
            <w:r w:rsidRPr="000257F6">
              <w:rPr>
                <w:i/>
              </w:rPr>
              <w:t>e</w:t>
            </w:r>
            <w:r w:rsidRPr="00C07893">
              <w:rPr>
                <w:vertAlign w:val="superscript"/>
              </w:rPr>
              <w:t>–</w:t>
            </w:r>
          </w:p>
        </w:tc>
        <w:tc>
          <w:tcPr>
            <w:tcW w:w="1170" w:type="dxa"/>
            <w:tcBorders>
              <w:top w:val="single" w:sz="4" w:space="0" w:color="auto"/>
            </w:tcBorders>
          </w:tcPr>
          <w:p w14:paraId="1B09750B" w14:textId="77777777" w:rsidR="008355DA" w:rsidRPr="00766910" w:rsidRDefault="008355DA" w:rsidP="00340ABC">
            <w:pPr>
              <w:jc w:val="center"/>
            </w:pPr>
            <w:r>
              <w:t xml:space="preserve">8 </w:t>
            </w:r>
            <w:r w:rsidRPr="000257F6">
              <w:rPr>
                <w:i/>
              </w:rPr>
              <w:t>e</w:t>
            </w:r>
            <w:r w:rsidRPr="00C07893">
              <w:rPr>
                <w:vertAlign w:val="superscript"/>
              </w:rPr>
              <w:t>–</w:t>
            </w:r>
          </w:p>
        </w:tc>
        <w:tc>
          <w:tcPr>
            <w:tcW w:w="2459" w:type="dxa"/>
            <w:tcBorders>
              <w:top w:val="single" w:sz="4" w:space="0" w:color="auto"/>
            </w:tcBorders>
          </w:tcPr>
          <w:p w14:paraId="54DBEBC8" w14:textId="77777777" w:rsidR="008355DA" w:rsidRPr="00766910" w:rsidRDefault="008355DA" w:rsidP="00340ABC">
            <w:pPr>
              <w:jc w:val="center"/>
            </w:pPr>
            <w:r>
              <w:t>--</w:t>
            </w:r>
          </w:p>
        </w:tc>
        <w:tc>
          <w:tcPr>
            <w:tcW w:w="1165" w:type="dxa"/>
            <w:tcBorders>
              <w:top w:val="single" w:sz="4" w:space="0" w:color="auto"/>
            </w:tcBorders>
          </w:tcPr>
          <w:p w14:paraId="13F127C2" w14:textId="77777777" w:rsidR="008355DA" w:rsidRPr="00766910" w:rsidRDefault="008355DA" w:rsidP="00340ABC">
            <w:pPr>
              <w:jc w:val="center"/>
            </w:pPr>
            <w:r>
              <w:t xml:space="preserve">8 </w:t>
            </w:r>
            <w:r w:rsidRPr="000257F6">
              <w:rPr>
                <w:i/>
              </w:rPr>
              <w:t>e</w:t>
            </w:r>
            <w:r w:rsidRPr="00C07893">
              <w:rPr>
                <w:vertAlign w:val="superscript"/>
              </w:rPr>
              <w:t>–</w:t>
            </w:r>
          </w:p>
        </w:tc>
        <w:tc>
          <w:tcPr>
            <w:tcW w:w="1169" w:type="dxa"/>
            <w:tcBorders>
              <w:top w:val="single" w:sz="4" w:space="0" w:color="auto"/>
            </w:tcBorders>
          </w:tcPr>
          <w:p w14:paraId="258EF79F" w14:textId="77777777" w:rsidR="008355DA" w:rsidRPr="00766910" w:rsidRDefault="008355DA" w:rsidP="00340ABC">
            <w:pPr>
              <w:jc w:val="center"/>
            </w:pPr>
            <w:r>
              <w:t xml:space="preserve">8 </w:t>
            </w:r>
            <w:r w:rsidRPr="000257F6">
              <w:rPr>
                <w:i/>
              </w:rPr>
              <w:t>e</w:t>
            </w:r>
            <w:r w:rsidRPr="00C07893">
              <w:rPr>
                <w:vertAlign w:val="superscript"/>
              </w:rPr>
              <w:t>–</w:t>
            </w:r>
          </w:p>
        </w:tc>
      </w:tr>
      <w:tr w:rsidR="008355DA" w14:paraId="444C212D" w14:textId="77777777" w:rsidTr="00340ABC">
        <w:trPr>
          <w:jc w:val="center"/>
        </w:trPr>
        <w:tc>
          <w:tcPr>
            <w:tcW w:w="1644" w:type="dxa"/>
          </w:tcPr>
          <w:p w14:paraId="3B7AB0B9" w14:textId="77777777" w:rsidR="008355DA" w:rsidRDefault="008355DA" w:rsidP="00340ABC">
            <w:pPr>
              <w:jc w:val="center"/>
            </w:pPr>
            <w:proofErr w:type="spellStart"/>
            <w:r>
              <w:t>Cp</w:t>
            </w:r>
            <w:proofErr w:type="spellEnd"/>
          </w:p>
        </w:tc>
        <w:tc>
          <w:tcPr>
            <w:tcW w:w="1530" w:type="dxa"/>
          </w:tcPr>
          <w:p w14:paraId="6CDA728F" w14:textId="77777777" w:rsidR="008355DA" w:rsidRDefault="008355DA" w:rsidP="00340ABC">
            <w:pPr>
              <w:jc w:val="center"/>
            </w:pPr>
            <w:r>
              <w:t>X</w:t>
            </w:r>
          </w:p>
        </w:tc>
        <w:tc>
          <w:tcPr>
            <w:tcW w:w="1170" w:type="dxa"/>
          </w:tcPr>
          <w:p w14:paraId="1369D17C" w14:textId="77777777" w:rsidR="008355DA" w:rsidRDefault="008355DA" w:rsidP="00340ABC">
            <w:pPr>
              <w:jc w:val="center"/>
            </w:pPr>
            <w:r>
              <w:t xml:space="preserve">2 </w:t>
            </w:r>
            <w:r w:rsidRPr="004E4E24">
              <w:rPr>
                <w:rFonts w:asciiTheme="majorHAnsi" w:hAnsiTheme="majorHAnsi"/>
              </w:rPr>
              <w:t xml:space="preserve">x </w:t>
            </w:r>
            <w:r>
              <w:t xml:space="preserve">(1 </w:t>
            </w:r>
            <w:r w:rsidRPr="000257F6">
              <w:rPr>
                <w:i/>
              </w:rPr>
              <w:t>e</w:t>
            </w:r>
            <w:r w:rsidRPr="00C07893">
              <w:rPr>
                <w:vertAlign w:val="superscript"/>
              </w:rPr>
              <w:t>–</w:t>
            </w:r>
            <w:r>
              <w:t>)</w:t>
            </w:r>
          </w:p>
        </w:tc>
        <w:tc>
          <w:tcPr>
            <w:tcW w:w="1170" w:type="dxa"/>
          </w:tcPr>
          <w:p w14:paraId="5D964D80" w14:textId="77777777" w:rsidR="008355DA" w:rsidRDefault="008355DA" w:rsidP="00340ABC">
            <w:pPr>
              <w:jc w:val="center"/>
            </w:pPr>
            <w:r>
              <w:t xml:space="preserve">2 </w:t>
            </w:r>
            <w:r w:rsidRPr="004E4E24">
              <w:rPr>
                <w:rFonts w:asciiTheme="majorHAnsi" w:hAnsiTheme="majorHAnsi"/>
              </w:rPr>
              <w:t xml:space="preserve">x </w:t>
            </w:r>
            <w:r>
              <w:t xml:space="preserve">(1 </w:t>
            </w:r>
            <w:r w:rsidRPr="000257F6">
              <w:rPr>
                <w:i/>
              </w:rPr>
              <w:t>e</w:t>
            </w:r>
            <w:r w:rsidRPr="00C07893">
              <w:rPr>
                <w:vertAlign w:val="superscript"/>
              </w:rPr>
              <w:t>–</w:t>
            </w:r>
            <w:r>
              <w:t>)</w:t>
            </w:r>
          </w:p>
        </w:tc>
        <w:tc>
          <w:tcPr>
            <w:tcW w:w="2459" w:type="dxa"/>
          </w:tcPr>
          <w:p w14:paraId="6A27FDF7" w14:textId="77777777" w:rsidR="008355DA" w:rsidRPr="00766910" w:rsidRDefault="008355DA" w:rsidP="00340ABC">
            <w:pPr>
              <w:jc w:val="center"/>
            </w:pPr>
            <w:r>
              <w:t>L</w:t>
            </w:r>
            <w:r>
              <w:rPr>
                <w:vertAlign w:val="subscript"/>
              </w:rPr>
              <w:t>2</w:t>
            </w:r>
            <w:r>
              <w:t>X</w:t>
            </w:r>
          </w:p>
        </w:tc>
        <w:tc>
          <w:tcPr>
            <w:tcW w:w="1165" w:type="dxa"/>
          </w:tcPr>
          <w:p w14:paraId="1B46DE19" w14:textId="77777777" w:rsidR="008355DA" w:rsidRDefault="008355DA" w:rsidP="00340ABC">
            <w:pPr>
              <w:jc w:val="center"/>
            </w:pPr>
            <w:r>
              <w:t xml:space="preserve">2 </w:t>
            </w:r>
            <w:r w:rsidRPr="004E4E24">
              <w:rPr>
                <w:rFonts w:asciiTheme="majorHAnsi" w:hAnsiTheme="majorHAnsi"/>
              </w:rPr>
              <w:t xml:space="preserve">x </w:t>
            </w:r>
            <w:r>
              <w:t xml:space="preserve">(5 </w:t>
            </w:r>
            <w:r w:rsidRPr="000257F6">
              <w:rPr>
                <w:i/>
              </w:rPr>
              <w:t>e</w:t>
            </w:r>
            <w:r w:rsidRPr="00C07893">
              <w:rPr>
                <w:vertAlign w:val="superscript"/>
              </w:rPr>
              <w:t>–</w:t>
            </w:r>
            <w:r>
              <w:t>)</w:t>
            </w:r>
          </w:p>
        </w:tc>
        <w:tc>
          <w:tcPr>
            <w:tcW w:w="1169" w:type="dxa"/>
          </w:tcPr>
          <w:p w14:paraId="08C3381B" w14:textId="77777777" w:rsidR="008355DA" w:rsidRDefault="008355DA" w:rsidP="00340ABC">
            <w:pPr>
              <w:jc w:val="center"/>
            </w:pPr>
            <w:r>
              <w:t xml:space="preserve">2 </w:t>
            </w:r>
            <w:r w:rsidRPr="004E4E24">
              <w:rPr>
                <w:rFonts w:asciiTheme="majorHAnsi" w:hAnsiTheme="majorHAnsi"/>
              </w:rPr>
              <w:t xml:space="preserve">x </w:t>
            </w:r>
            <w:r>
              <w:t xml:space="preserve">(5 </w:t>
            </w:r>
            <w:r w:rsidRPr="000257F6">
              <w:rPr>
                <w:i/>
              </w:rPr>
              <w:t>e</w:t>
            </w:r>
            <w:r w:rsidRPr="00C07893">
              <w:rPr>
                <w:vertAlign w:val="superscript"/>
              </w:rPr>
              <w:t>–</w:t>
            </w:r>
            <w:r>
              <w:t>)</w:t>
            </w:r>
          </w:p>
        </w:tc>
      </w:tr>
      <w:tr w:rsidR="008355DA" w14:paraId="67393122" w14:textId="77777777" w:rsidTr="00340ABC">
        <w:trPr>
          <w:jc w:val="center"/>
        </w:trPr>
        <w:tc>
          <w:tcPr>
            <w:tcW w:w="3174" w:type="dxa"/>
            <w:gridSpan w:val="2"/>
          </w:tcPr>
          <w:p w14:paraId="37A18C1F" w14:textId="77777777" w:rsidR="008355DA" w:rsidRPr="00766910" w:rsidRDefault="008355DA" w:rsidP="00340ABC">
            <w:pPr>
              <w:jc w:val="right"/>
              <w:rPr>
                <w:b/>
              </w:rPr>
            </w:pPr>
            <w:r w:rsidRPr="00766910">
              <w:rPr>
                <w:b/>
              </w:rPr>
              <w:t xml:space="preserve">Charge of </w:t>
            </w:r>
            <w:r>
              <w:rPr>
                <w:b/>
              </w:rPr>
              <w:t>ion</w:t>
            </w:r>
          </w:p>
        </w:tc>
        <w:tc>
          <w:tcPr>
            <w:tcW w:w="1170" w:type="dxa"/>
          </w:tcPr>
          <w:p w14:paraId="4B8953C2" w14:textId="77777777" w:rsidR="008355DA" w:rsidRDefault="008355DA" w:rsidP="00340ABC">
            <w:pPr>
              <w:jc w:val="center"/>
            </w:pPr>
            <w:r>
              <w:t>– (0)</w:t>
            </w:r>
          </w:p>
        </w:tc>
        <w:tc>
          <w:tcPr>
            <w:tcW w:w="1170" w:type="dxa"/>
          </w:tcPr>
          <w:p w14:paraId="6E5F12CA" w14:textId="77777777" w:rsidR="008355DA" w:rsidRDefault="008355DA" w:rsidP="00340ABC">
            <w:pPr>
              <w:jc w:val="center"/>
            </w:pPr>
            <w:r>
              <w:t>– (+1)</w:t>
            </w:r>
          </w:p>
        </w:tc>
        <w:tc>
          <w:tcPr>
            <w:tcW w:w="2459" w:type="dxa"/>
          </w:tcPr>
          <w:p w14:paraId="5060BD01" w14:textId="77777777" w:rsidR="008355DA" w:rsidRDefault="008355DA" w:rsidP="00340ABC">
            <w:pPr>
              <w:jc w:val="right"/>
            </w:pPr>
            <w:r w:rsidRPr="00766910">
              <w:rPr>
                <w:b/>
              </w:rPr>
              <w:t xml:space="preserve">Charge of </w:t>
            </w:r>
            <w:r>
              <w:rPr>
                <w:b/>
              </w:rPr>
              <w:t>ion</w:t>
            </w:r>
          </w:p>
        </w:tc>
        <w:tc>
          <w:tcPr>
            <w:tcW w:w="1165" w:type="dxa"/>
          </w:tcPr>
          <w:p w14:paraId="2A3F9F50" w14:textId="77777777" w:rsidR="008355DA" w:rsidRDefault="008355DA" w:rsidP="00340ABC">
            <w:pPr>
              <w:jc w:val="center"/>
            </w:pPr>
            <w:r>
              <w:t>– (0)</w:t>
            </w:r>
          </w:p>
        </w:tc>
        <w:tc>
          <w:tcPr>
            <w:tcW w:w="1169" w:type="dxa"/>
          </w:tcPr>
          <w:p w14:paraId="65CF92A2" w14:textId="77777777" w:rsidR="008355DA" w:rsidRDefault="008355DA" w:rsidP="00340ABC">
            <w:pPr>
              <w:jc w:val="center"/>
            </w:pPr>
            <w:r>
              <w:t>– (+1)</w:t>
            </w:r>
          </w:p>
        </w:tc>
      </w:tr>
      <w:tr w:rsidR="008355DA" w14:paraId="652A04B7" w14:textId="77777777" w:rsidTr="00340ABC">
        <w:trPr>
          <w:jc w:val="center"/>
        </w:trPr>
        <w:tc>
          <w:tcPr>
            <w:tcW w:w="3174" w:type="dxa"/>
            <w:gridSpan w:val="2"/>
          </w:tcPr>
          <w:p w14:paraId="181ECEDA" w14:textId="77777777" w:rsidR="008355DA" w:rsidRPr="00766910" w:rsidRDefault="008355DA" w:rsidP="00340ABC">
            <w:pPr>
              <w:jc w:val="right"/>
              <w:rPr>
                <w:b/>
              </w:rPr>
            </w:pPr>
            <w:r>
              <w:rPr>
                <w:b/>
              </w:rPr>
              <w:t>Total electron count</w:t>
            </w:r>
          </w:p>
        </w:tc>
        <w:tc>
          <w:tcPr>
            <w:tcW w:w="1170" w:type="dxa"/>
          </w:tcPr>
          <w:p w14:paraId="70F25171" w14:textId="77777777" w:rsidR="008355DA" w:rsidRPr="00270C65" w:rsidRDefault="008355DA" w:rsidP="00340ABC">
            <w:pPr>
              <w:jc w:val="center"/>
              <w:rPr>
                <w:b/>
              </w:rPr>
            </w:pPr>
            <w:r w:rsidRPr="00270C65">
              <w:rPr>
                <w:b/>
              </w:rPr>
              <w:t xml:space="preserve">10 </w:t>
            </w:r>
            <w:r w:rsidRPr="00270C65">
              <w:rPr>
                <w:b/>
                <w:i/>
              </w:rPr>
              <w:t>e</w:t>
            </w:r>
            <w:r w:rsidRPr="00270C65">
              <w:rPr>
                <w:b/>
                <w:vertAlign w:val="superscript"/>
              </w:rPr>
              <w:t>–</w:t>
            </w:r>
          </w:p>
        </w:tc>
        <w:tc>
          <w:tcPr>
            <w:tcW w:w="1170" w:type="dxa"/>
          </w:tcPr>
          <w:p w14:paraId="1B2B4A7F" w14:textId="77777777" w:rsidR="008355DA" w:rsidRPr="00270C65" w:rsidRDefault="008355DA" w:rsidP="00340ABC">
            <w:pPr>
              <w:jc w:val="center"/>
              <w:rPr>
                <w:b/>
              </w:rPr>
            </w:pPr>
            <w:r w:rsidRPr="00270C65">
              <w:rPr>
                <w:b/>
              </w:rPr>
              <w:t xml:space="preserve">9 </w:t>
            </w:r>
            <w:r w:rsidRPr="00270C65">
              <w:rPr>
                <w:b/>
                <w:i/>
              </w:rPr>
              <w:t>e</w:t>
            </w:r>
            <w:r w:rsidRPr="00270C65">
              <w:rPr>
                <w:b/>
                <w:vertAlign w:val="superscript"/>
              </w:rPr>
              <w:t>–</w:t>
            </w:r>
          </w:p>
        </w:tc>
        <w:tc>
          <w:tcPr>
            <w:tcW w:w="2459" w:type="dxa"/>
          </w:tcPr>
          <w:p w14:paraId="66D5BA15" w14:textId="77777777" w:rsidR="008355DA" w:rsidRDefault="008355DA" w:rsidP="00340ABC">
            <w:pPr>
              <w:jc w:val="right"/>
            </w:pPr>
            <w:r>
              <w:rPr>
                <w:b/>
              </w:rPr>
              <w:t>Total electron count</w:t>
            </w:r>
          </w:p>
        </w:tc>
        <w:tc>
          <w:tcPr>
            <w:tcW w:w="1165" w:type="dxa"/>
          </w:tcPr>
          <w:p w14:paraId="3050B090" w14:textId="77777777" w:rsidR="008355DA" w:rsidRPr="007119C6" w:rsidRDefault="008355DA" w:rsidP="00340ABC">
            <w:pPr>
              <w:jc w:val="center"/>
              <w:rPr>
                <w:b/>
              </w:rPr>
            </w:pPr>
            <w:r w:rsidRPr="007119C6">
              <w:rPr>
                <w:b/>
              </w:rPr>
              <w:t xml:space="preserve">18 </w:t>
            </w:r>
            <w:r w:rsidRPr="007119C6">
              <w:rPr>
                <w:b/>
                <w:i/>
              </w:rPr>
              <w:t>e</w:t>
            </w:r>
            <w:r w:rsidRPr="007119C6">
              <w:rPr>
                <w:b/>
                <w:vertAlign w:val="superscript"/>
              </w:rPr>
              <w:t>–</w:t>
            </w:r>
          </w:p>
        </w:tc>
        <w:tc>
          <w:tcPr>
            <w:tcW w:w="1169" w:type="dxa"/>
          </w:tcPr>
          <w:p w14:paraId="22926499" w14:textId="77777777" w:rsidR="008355DA" w:rsidRPr="007119C6" w:rsidRDefault="008355DA" w:rsidP="00340ABC">
            <w:pPr>
              <w:jc w:val="center"/>
              <w:rPr>
                <w:b/>
              </w:rPr>
            </w:pPr>
            <w:r w:rsidRPr="007119C6">
              <w:rPr>
                <w:b/>
              </w:rPr>
              <w:t xml:space="preserve">17 </w:t>
            </w:r>
            <w:r w:rsidRPr="007119C6">
              <w:rPr>
                <w:b/>
                <w:i/>
              </w:rPr>
              <w:t>e</w:t>
            </w:r>
            <w:r w:rsidRPr="007119C6">
              <w:rPr>
                <w:b/>
                <w:vertAlign w:val="superscript"/>
              </w:rPr>
              <w:t>–</w:t>
            </w:r>
          </w:p>
        </w:tc>
      </w:tr>
    </w:tbl>
    <w:p w14:paraId="1803D718" w14:textId="77777777" w:rsidR="008355DA" w:rsidRDefault="008355DA" w:rsidP="007F42D4">
      <w:pPr>
        <w:jc w:val="both"/>
      </w:pPr>
    </w:p>
    <w:p w14:paraId="7C60B978" w14:textId="7951EC76" w:rsidR="0067126C" w:rsidRDefault="0067126C" w:rsidP="007F42D4">
      <w:pPr>
        <w:jc w:val="both"/>
      </w:pPr>
      <w:r>
        <w:t xml:space="preserve">Ferrocene readily undergoes a 1 </w:t>
      </w:r>
      <w:r w:rsidRPr="000257F6">
        <w:rPr>
          <w:i/>
        </w:rPr>
        <w:t>e</w:t>
      </w:r>
      <w:r w:rsidRPr="00C07893">
        <w:rPr>
          <w:vertAlign w:val="superscript"/>
        </w:rPr>
        <w:t>–</w:t>
      </w:r>
      <w:r>
        <w:t xml:space="preserve"> oxidation to yield </w:t>
      </w:r>
      <w:proofErr w:type="spellStart"/>
      <w:r>
        <w:t>ferrocenium</w:t>
      </w:r>
      <w:proofErr w:type="spellEnd"/>
      <w:r>
        <w:t xml:space="preserve"> cation (</w:t>
      </w:r>
      <w:r w:rsidRPr="005A280F">
        <w:rPr>
          <w:b/>
          <w:rPrChange w:id="41" w:author="Andrew" w:date="2017-01-11T12:31:00Z">
            <w:rPr/>
          </w:rPrChange>
        </w:rPr>
        <w:t>Equation 1</w:t>
      </w:r>
      <w:r>
        <w:t>).</w:t>
      </w:r>
    </w:p>
    <w:p w14:paraId="14E3646F" w14:textId="5F52FC02" w:rsidR="0067126C" w:rsidRPr="00C9775C" w:rsidRDefault="00C9775C" w:rsidP="00C9775C">
      <w:pPr>
        <w:ind w:left="720" w:firstLine="720"/>
        <w:jc w:val="both"/>
      </w:pPr>
      <m:oMath>
        <m:r>
          <m:rPr>
            <m:sty m:val="p"/>
          </m:rPr>
          <w:rPr>
            <w:rFonts w:ascii="Cambria Math" w:hAnsi="Cambria Math"/>
          </w:rPr>
          <w:lastRenderedPageBreak/>
          <m:t>Fe</m:t>
        </m:r>
        <m:sSub>
          <m:sSubPr>
            <m:ctrlPr>
              <w:rPr>
                <w:rFonts w:ascii="Cambria Math" w:hAnsi="Cambria Math"/>
              </w:rPr>
            </m:ctrlPr>
          </m:sSubPr>
          <m:e>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5</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5</m:t>
                </m:r>
              </m:sub>
            </m:sSub>
            <m:r>
              <w:rPr>
                <w:rFonts w:ascii="Cambria Math" w:hAnsi="Cambria Math"/>
              </w:rPr>
              <m:t>)</m:t>
            </m:r>
          </m:e>
          <m:sub>
            <m:r>
              <w:rPr>
                <w:rFonts w:ascii="Cambria Math" w:hAnsi="Cambria Math"/>
              </w:rPr>
              <m:t>2</m:t>
            </m:r>
          </m:sub>
        </m:sSub>
        <m:r>
          <w:rPr>
            <w:rFonts w:ascii="Cambria Math" w:hAnsi="Cambria Math"/>
          </w:rPr>
          <m:t>→</m:t>
        </m:r>
        <m:r>
          <m:rPr>
            <m:sty m:val="p"/>
          </m:rPr>
          <w:rPr>
            <w:rFonts w:ascii="Cambria Math" w:hAnsi="Cambria Math"/>
          </w:rPr>
          <m:t>Fe</m:t>
        </m:r>
        <m:sSubSup>
          <m:sSubSupPr>
            <m:ctrlPr>
              <w:rPr>
                <w:rFonts w:ascii="Cambria Math" w:hAnsi="Cambria Math"/>
              </w:rPr>
            </m:ctrlPr>
          </m:sSubSupPr>
          <m:e>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5</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5</m:t>
                </m:r>
              </m:sub>
            </m:sSub>
            <m:r>
              <w:rPr>
                <w:rFonts w:ascii="Cambria Math" w:hAnsi="Cambria Math"/>
              </w:rPr>
              <m:t>)</m:t>
            </m:r>
          </m:e>
          <m:sub>
            <m:r>
              <w:rPr>
                <w:rFonts w:ascii="Cambria Math" w:hAnsi="Cambria Math"/>
              </w:rPr>
              <m:t>2</m:t>
            </m:r>
          </m:sub>
          <m:sup>
            <m:r>
              <w:rPr>
                <w:rFonts w:ascii="Cambria Math" w:hAnsi="Cambria Math"/>
              </w:rPr>
              <m:t>+</m:t>
            </m:r>
          </m:sup>
        </m:sSubSup>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m:t>
            </m:r>
          </m:sup>
        </m:sSup>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(1)</w:t>
      </w:r>
    </w:p>
    <w:p w14:paraId="56E96EAA" w14:textId="3D61FA81" w:rsidR="0067126C" w:rsidRPr="008355DA" w:rsidRDefault="0067126C" w:rsidP="007F42D4">
      <w:pPr>
        <w:jc w:val="both"/>
      </w:pPr>
      <w:r>
        <w:t xml:space="preserve">Let’s consider the resulting electron count for the </w:t>
      </w:r>
      <w:proofErr w:type="spellStart"/>
      <w:r>
        <w:t>ferrocenium</w:t>
      </w:r>
      <w:proofErr w:type="spellEnd"/>
      <w:r>
        <w:t xml:space="preserve"> cation</w:t>
      </w:r>
      <w:r w:rsidR="003328B1">
        <w:t xml:space="preserve"> of structure I and II</w:t>
      </w:r>
      <w:r>
        <w:t xml:space="preserve">. Upon a 1 </w:t>
      </w:r>
      <w:r w:rsidRPr="000257F6">
        <w:rPr>
          <w:i/>
        </w:rPr>
        <w:t>e</w:t>
      </w:r>
      <w:r w:rsidRPr="00C07893">
        <w:rPr>
          <w:vertAlign w:val="superscript"/>
        </w:rPr>
        <w:t>–</w:t>
      </w:r>
      <w:r>
        <w:t xml:space="preserve"> oxidation</w:t>
      </w:r>
      <w:r w:rsidR="008355DA">
        <w:t xml:space="preserve">, ferrocene becomes ionic. Therefore, the charge (+1) of the </w:t>
      </w:r>
      <w:proofErr w:type="spellStart"/>
      <w:r w:rsidR="008355DA">
        <w:t>ferrocenium</w:t>
      </w:r>
      <w:proofErr w:type="spellEnd"/>
      <w:r w:rsidR="008355DA">
        <w:t xml:space="preserve"> cation needs to be subtracted from the valence electrons (</w:t>
      </w:r>
      <w:r w:rsidR="008355DA" w:rsidRPr="005A280F">
        <w:rPr>
          <w:b/>
          <w:rPrChange w:id="42" w:author="Andrew" w:date="2017-01-11T12:31:00Z">
            <w:rPr/>
          </w:rPrChange>
        </w:rPr>
        <w:t>Table 2</w:t>
      </w:r>
      <w:r w:rsidR="008355DA">
        <w:t xml:space="preserve">). Subtracting the charge results in total electron counts of 9 </w:t>
      </w:r>
      <w:r w:rsidR="008355DA" w:rsidRPr="000257F6">
        <w:rPr>
          <w:i/>
        </w:rPr>
        <w:t>e</w:t>
      </w:r>
      <w:r w:rsidR="008355DA" w:rsidRPr="00C07893">
        <w:rPr>
          <w:vertAlign w:val="superscript"/>
        </w:rPr>
        <w:t>–</w:t>
      </w:r>
      <w:r w:rsidR="008355DA">
        <w:t xml:space="preserve"> and 17 </w:t>
      </w:r>
      <w:r w:rsidR="008355DA" w:rsidRPr="000257F6">
        <w:rPr>
          <w:i/>
        </w:rPr>
        <w:t>e</w:t>
      </w:r>
      <w:r w:rsidR="008355DA" w:rsidRPr="00C07893">
        <w:rPr>
          <w:vertAlign w:val="superscript"/>
        </w:rPr>
        <w:t>–</w:t>
      </w:r>
      <w:r w:rsidR="008355DA">
        <w:rPr>
          <w:vertAlign w:val="subscript"/>
        </w:rPr>
        <w:t xml:space="preserve"> </w:t>
      </w:r>
      <w:r w:rsidR="008355DA">
        <w:t>for structure I and structure II</w:t>
      </w:r>
      <w:ins w:id="43" w:author="Andrew" w:date="2017-01-11T12:31:00Z">
        <w:r w:rsidR="005A280F">
          <w:t>,</w:t>
        </w:r>
      </w:ins>
      <w:r w:rsidR="008355DA">
        <w:t xml:space="preserve"> respectively.</w:t>
      </w:r>
    </w:p>
    <w:p w14:paraId="24416753" w14:textId="1B05CC43" w:rsidR="0067126C" w:rsidRDefault="0067126C" w:rsidP="0067126C">
      <w:pPr>
        <w:jc w:val="both"/>
        <w:rPr>
          <w:b/>
          <w:i/>
        </w:rPr>
      </w:pPr>
      <w:r w:rsidRPr="009679F2">
        <w:rPr>
          <w:b/>
          <w:i/>
        </w:rPr>
        <w:t xml:space="preserve">Which </w:t>
      </w:r>
      <w:ins w:id="44" w:author="Andrew" w:date="2017-01-11T12:31:00Z">
        <w:r w:rsidR="005A280F">
          <w:rPr>
            <w:b/>
            <w:i/>
          </w:rPr>
          <w:t>S</w:t>
        </w:r>
      </w:ins>
      <w:del w:id="45" w:author="Andrew" w:date="2017-01-11T12:31:00Z">
        <w:r w:rsidDel="005A280F">
          <w:rPr>
            <w:b/>
            <w:i/>
          </w:rPr>
          <w:delText>s</w:delText>
        </w:r>
      </w:del>
      <w:r w:rsidRPr="009679F2">
        <w:rPr>
          <w:b/>
          <w:i/>
        </w:rPr>
        <w:t>tructure</w:t>
      </w:r>
      <w:r>
        <w:rPr>
          <w:b/>
          <w:i/>
        </w:rPr>
        <w:t xml:space="preserve"> of </w:t>
      </w:r>
      <w:ins w:id="46" w:author="Andrew" w:date="2017-01-11T12:31:00Z">
        <w:r w:rsidR="005A280F">
          <w:rPr>
            <w:b/>
            <w:i/>
          </w:rPr>
          <w:t>F</w:t>
        </w:r>
      </w:ins>
      <w:del w:id="47" w:author="Andrew" w:date="2017-01-11T12:31:00Z">
        <w:r w:rsidDel="005A280F">
          <w:rPr>
            <w:b/>
            <w:i/>
          </w:rPr>
          <w:delText>f</w:delText>
        </w:r>
      </w:del>
      <w:r>
        <w:rPr>
          <w:b/>
          <w:i/>
        </w:rPr>
        <w:t>errocene</w:t>
      </w:r>
      <w:r w:rsidRPr="009679F2">
        <w:rPr>
          <w:b/>
          <w:i/>
        </w:rPr>
        <w:t xml:space="preserve"> is </w:t>
      </w:r>
      <w:ins w:id="48" w:author="Andrew" w:date="2017-01-11T12:31:00Z">
        <w:r w:rsidR="005A280F">
          <w:rPr>
            <w:b/>
            <w:i/>
          </w:rPr>
          <w:t>C</w:t>
        </w:r>
      </w:ins>
      <w:del w:id="49" w:author="Andrew" w:date="2017-01-11T12:31:00Z">
        <w:r w:rsidDel="005A280F">
          <w:rPr>
            <w:b/>
            <w:i/>
          </w:rPr>
          <w:delText>c</w:delText>
        </w:r>
      </w:del>
      <w:r w:rsidRPr="009679F2">
        <w:rPr>
          <w:b/>
          <w:i/>
        </w:rPr>
        <w:t>orrect?</w:t>
      </w:r>
    </w:p>
    <w:p w14:paraId="771497B1" w14:textId="4879E02F" w:rsidR="0067126C" w:rsidRPr="0067126C" w:rsidRDefault="008509B3" w:rsidP="0067126C">
      <w:pPr>
        <w:jc w:val="both"/>
      </w:pPr>
      <w:r>
        <w:t>If s</w:t>
      </w:r>
      <w:r w:rsidR="0067126C">
        <w:t>tructure I</w:t>
      </w:r>
      <w:r>
        <w:t xml:space="preserve"> is correct</w:t>
      </w:r>
      <w:r w:rsidR="0067126C">
        <w:t>, with only 10 valence electrons</w:t>
      </w:r>
      <w:r>
        <w:t>,</w:t>
      </w:r>
      <w:r w:rsidR="0067126C">
        <w:t xml:space="preserve"> ferrocene</w:t>
      </w:r>
      <w:r>
        <w:t xml:space="preserve"> </w:t>
      </w:r>
      <w:r w:rsidR="0067126C">
        <w:t xml:space="preserve">would </w:t>
      </w:r>
      <w:r>
        <w:t>be</w:t>
      </w:r>
      <w:r w:rsidR="0067126C">
        <w:t xml:space="preserve"> highly reactive at </w:t>
      </w:r>
      <w:ins w:id="50" w:author="Andrew" w:date="2017-01-11T12:32:00Z">
        <w:r w:rsidR="005A280F">
          <w:t xml:space="preserve">the </w:t>
        </w:r>
      </w:ins>
      <w:r w:rsidR="0067126C">
        <w:t>Fe.</w:t>
      </w:r>
      <w:r>
        <w:t xml:space="preserve"> Oxidation to yield the </w:t>
      </w:r>
      <w:proofErr w:type="spellStart"/>
      <w:r>
        <w:t>ferrocenium</w:t>
      </w:r>
      <w:proofErr w:type="spellEnd"/>
      <w:r>
        <w:t xml:space="preserve"> cation would be quite challenging in this case, since structure I of ferrocene is electron deficient.</w:t>
      </w:r>
      <w:r w:rsidR="0067126C">
        <w:t xml:space="preserve"> On the other hand, structure II of ferrocene obeys the 18-electron rule and is therefore consistent with ferrocene being a stable compound. In this case, oxidation of ferrocene to </w:t>
      </w:r>
      <w:proofErr w:type="spellStart"/>
      <w:r w:rsidR="0067126C">
        <w:t>ferroce</w:t>
      </w:r>
      <w:r w:rsidR="008355DA">
        <w:t>n</w:t>
      </w:r>
      <w:r w:rsidR="0067126C">
        <w:t>ium</w:t>
      </w:r>
      <w:proofErr w:type="spellEnd"/>
      <w:r w:rsidR="0067126C">
        <w:t xml:space="preserve"> cation would yield a 17 </w:t>
      </w:r>
      <w:r w:rsidR="0067126C" w:rsidRPr="000257F6">
        <w:rPr>
          <w:i/>
        </w:rPr>
        <w:t>e</w:t>
      </w:r>
      <w:r w:rsidR="0067126C" w:rsidRPr="00C07893">
        <w:rPr>
          <w:vertAlign w:val="superscript"/>
        </w:rPr>
        <w:t>–</w:t>
      </w:r>
      <w:r w:rsidR="0067126C">
        <w:rPr>
          <w:vertAlign w:val="subscript"/>
        </w:rPr>
        <w:t xml:space="preserve"> </w:t>
      </w:r>
      <w:r w:rsidR="0067126C">
        <w:t>species. Based on electron counting, one may predict that ferrocene exhibits structure II</w:t>
      </w:r>
      <w:r w:rsidR="008355DA">
        <w:t>;</w:t>
      </w:r>
      <w:r w:rsidR="0067126C">
        <w:t xml:space="preserve"> let’s </w:t>
      </w:r>
      <w:r w:rsidR="008355DA">
        <w:t xml:space="preserve">think about how to </w:t>
      </w:r>
      <w:r w:rsidR="0067126C">
        <w:t>demonstrate the correct structure spectroscopically.</w:t>
      </w:r>
    </w:p>
    <w:p w14:paraId="301EAF8C" w14:textId="03EF0FF6" w:rsidR="0067126C" w:rsidRDefault="0067126C" w:rsidP="007F42D4">
      <w:pPr>
        <w:jc w:val="both"/>
      </w:pPr>
      <w:r>
        <w:t xml:space="preserve">Before structural data was published, the structure of ferrocene was deduced from its magnetic and spectroscopic properties, as well as its reactivity. </w:t>
      </w:r>
      <w:r w:rsidR="008355DA">
        <w:t>L</w:t>
      </w:r>
      <w:r>
        <w:t>et’s consider the IR spectra we would predict for the two structures</w:t>
      </w:r>
      <w:ins w:id="51" w:author="Andrew" w:date="2017-01-11T12:33:00Z">
        <w:r w:rsidR="005A280F">
          <w:t>.</w:t>
        </w:r>
      </w:ins>
      <w:r>
        <w:t xml:space="preserve"> Structure I displays two chemically inequivalent protons and should thus give rise to more than one C–H stretching mode in the IR spectrum. In contrast, structure II displays a single type of C–H bond and should thus display a single C–H stretch. Had NMR spectroscopy been readily available in the 1950’s, this too would provide a clue</w:t>
      </w:r>
      <w:ins w:id="52" w:author="Andrew" w:date="2017-01-11T12:34:00Z">
        <w:r w:rsidR="005A280F">
          <w:t>—</w:t>
        </w:r>
      </w:ins>
      <w:del w:id="53" w:author="Andrew" w:date="2017-01-11T12:34:00Z">
        <w:r w:rsidDel="005A280F">
          <w:delText xml:space="preserve"> – </w:delText>
        </w:r>
      </w:del>
      <w:r>
        <w:t xml:space="preserve">one would predict two resonances in the </w:t>
      </w:r>
      <w:r w:rsidRPr="00813E1F">
        <w:rPr>
          <w:vertAlign w:val="superscript"/>
        </w:rPr>
        <w:t>1</w:t>
      </w:r>
      <w:r>
        <w:t>H spectrum for Structure I, and one resonance for Structure II. In this experiment we will synthesize ferrocene and use spectroscopic data to provide evidence for its structure.</w:t>
      </w:r>
    </w:p>
    <w:p w14:paraId="34B704EC" w14:textId="1EB997A2" w:rsidR="00ED7538" w:rsidRDefault="000331A6" w:rsidP="00182CC8">
      <w:r w:rsidRPr="00467282">
        <w:rPr>
          <w:b/>
          <w:sz w:val="28"/>
        </w:rPr>
        <w:t>Procedure</w:t>
      </w:r>
      <w:r w:rsidR="00467282" w:rsidRPr="00467282">
        <w:rPr>
          <w:sz w:val="28"/>
        </w:rPr>
        <w:t xml:space="preserve"> </w:t>
      </w:r>
    </w:p>
    <w:p w14:paraId="137594D9" w14:textId="053429AC" w:rsidR="00DC47CE" w:rsidRDefault="00FD3C31" w:rsidP="00DC47CE">
      <w:pPr>
        <w:pStyle w:val="ListParagraph"/>
        <w:numPr>
          <w:ilvl w:val="0"/>
          <w:numId w:val="1"/>
        </w:numPr>
        <w:spacing w:after="120"/>
        <w:jc w:val="both"/>
        <w:rPr>
          <w:b/>
        </w:rPr>
      </w:pPr>
      <w:r>
        <w:rPr>
          <w:b/>
        </w:rPr>
        <w:t xml:space="preserve">Cracking the </w:t>
      </w:r>
      <w:proofErr w:type="spellStart"/>
      <w:r w:rsidR="00397F7A">
        <w:rPr>
          <w:b/>
        </w:rPr>
        <w:t>C</w:t>
      </w:r>
      <w:r>
        <w:rPr>
          <w:b/>
        </w:rPr>
        <w:t>yclopentadiene</w:t>
      </w:r>
      <w:proofErr w:type="spellEnd"/>
      <w:r>
        <w:rPr>
          <w:b/>
        </w:rPr>
        <w:t xml:space="preserve"> </w:t>
      </w:r>
      <w:r w:rsidR="00397F7A">
        <w:rPr>
          <w:b/>
        </w:rPr>
        <w:t>D</w:t>
      </w:r>
      <w:r>
        <w:rPr>
          <w:b/>
        </w:rPr>
        <w:t>imer</w:t>
      </w:r>
      <w:r w:rsidR="00043C84">
        <w:rPr>
          <w:b/>
        </w:rPr>
        <w:t xml:space="preserve"> (</w:t>
      </w:r>
      <w:r w:rsidR="00784E18">
        <w:rPr>
          <w:b/>
        </w:rPr>
        <w:t>Figure 3</w:t>
      </w:r>
      <w:r w:rsidR="00043C84">
        <w:rPr>
          <w:b/>
        </w:rPr>
        <w:t>)</w:t>
      </w:r>
    </w:p>
    <w:p w14:paraId="72B59F46" w14:textId="6A732ECC" w:rsidR="0044122C" w:rsidRPr="0044122C" w:rsidRDefault="0044122C" w:rsidP="0044122C">
      <w:pPr>
        <w:pStyle w:val="ListParagraph"/>
        <w:spacing w:after="120"/>
        <w:ind w:left="360"/>
        <w:jc w:val="both"/>
      </w:pPr>
      <w:proofErr w:type="spellStart"/>
      <w:r w:rsidRPr="0044122C">
        <w:t>Cyclopentadiene</w:t>
      </w:r>
      <w:proofErr w:type="spellEnd"/>
      <w:r w:rsidRPr="0044122C">
        <w:t xml:space="preserve"> under</w:t>
      </w:r>
      <w:r>
        <w:t xml:space="preserve">goes a Diels-Alder reaction with itself to give </w:t>
      </w:r>
      <w:proofErr w:type="spellStart"/>
      <w:r>
        <w:t>dicyclopentadiene</w:t>
      </w:r>
      <w:proofErr w:type="spellEnd"/>
      <w:r>
        <w:t xml:space="preserve">. This reaction is reversible, so cracking is accomplished using La </w:t>
      </w:r>
      <w:proofErr w:type="spellStart"/>
      <w:r>
        <w:t>Ch</w:t>
      </w:r>
      <w:r w:rsidR="00673405">
        <w:rPr>
          <w:rFonts w:ascii="Cambria" w:hAnsi="Cambria"/>
        </w:rPr>
        <w:t>â</w:t>
      </w:r>
      <w:r>
        <w:t>t</w:t>
      </w:r>
      <w:r w:rsidR="00673405">
        <w:t>e</w:t>
      </w:r>
      <w:r>
        <w:t>lier’s</w:t>
      </w:r>
      <w:proofErr w:type="spellEnd"/>
      <w:r>
        <w:t xml:space="preserve"> principle to drive the reverse reaction by distilling the </w:t>
      </w:r>
      <w:proofErr w:type="spellStart"/>
      <w:r>
        <w:t>cy</w:t>
      </w:r>
      <w:r w:rsidR="004B0CAB">
        <w:t>clo</w:t>
      </w:r>
      <w:r>
        <w:t>pentadiene</w:t>
      </w:r>
      <w:proofErr w:type="spellEnd"/>
      <w:r>
        <w:t xml:space="preserve"> monomer (</w:t>
      </w:r>
      <w:proofErr w:type="spellStart"/>
      <w:proofErr w:type="gramStart"/>
      <w:r>
        <w:t>b.p</w:t>
      </w:r>
      <w:proofErr w:type="spellEnd"/>
      <w:proofErr w:type="gramEnd"/>
      <w:r>
        <w:t xml:space="preserve">. 42 </w:t>
      </w:r>
      <w:r w:rsidR="00673405" w:rsidRPr="00F07184">
        <w:rPr>
          <w:rFonts w:ascii="Cambria" w:hAnsi="Cambria"/>
        </w:rPr>
        <w:t>°</w:t>
      </w:r>
      <w:r>
        <w:t xml:space="preserve">C) away from the </w:t>
      </w:r>
      <w:proofErr w:type="spellStart"/>
      <w:r>
        <w:t>dicyclopentadiene</w:t>
      </w:r>
      <w:proofErr w:type="spellEnd"/>
      <w:r>
        <w:t xml:space="preserve"> dimer (</w:t>
      </w:r>
      <w:proofErr w:type="spellStart"/>
      <w:r>
        <w:t>b.p</w:t>
      </w:r>
      <w:proofErr w:type="spellEnd"/>
      <w:r>
        <w:t xml:space="preserve">. 170 </w:t>
      </w:r>
      <w:r w:rsidR="00673405" w:rsidRPr="00F07184">
        <w:rPr>
          <w:rFonts w:ascii="Cambria" w:hAnsi="Cambria"/>
        </w:rPr>
        <w:t>°</w:t>
      </w:r>
      <w:r>
        <w:t xml:space="preserve">C). The dimerization reaction is slow when the </w:t>
      </w:r>
      <w:proofErr w:type="spellStart"/>
      <w:r>
        <w:t>cyclopentadiene</w:t>
      </w:r>
      <w:proofErr w:type="spellEnd"/>
      <w:r>
        <w:t xml:space="preserve"> i</w:t>
      </w:r>
      <w:r w:rsidR="00673405">
        <w:t>s</w:t>
      </w:r>
      <w:r>
        <w:t xml:space="preserve"> kept cold, but it must be freshly prepared to successfully synthesize ferrocene. </w:t>
      </w:r>
    </w:p>
    <w:p w14:paraId="19BC0A4B" w14:textId="71990313" w:rsidR="00FD3C31" w:rsidRPr="00D56EE3" w:rsidRDefault="00C846DF" w:rsidP="00441F81">
      <w:pPr>
        <w:pStyle w:val="ListParagraph"/>
        <w:numPr>
          <w:ilvl w:val="1"/>
          <w:numId w:val="1"/>
        </w:numPr>
        <w:spacing w:after="0"/>
        <w:jc w:val="both"/>
        <w:rPr>
          <w:b/>
        </w:rPr>
      </w:pPr>
      <w:r w:rsidRPr="00C846DF">
        <w:t xml:space="preserve"> </w:t>
      </w:r>
      <w:r w:rsidR="00FD3C31">
        <w:t xml:space="preserve">To a </w:t>
      </w:r>
      <w:r w:rsidR="0044122C">
        <w:t>25</w:t>
      </w:r>
      <w:ins w:id="54" w:author="Andrew" w:date="2017-01-11T12:47:00Z">
        <w:r w:rsidR="00441F81">
          <w:t>-</w:t>
        </w:r>
      </w:ins>
      <w:del w:id="55" w:author="Andrew" w:date="2017-01-11T12:47:00Z">
        <w:r w:rsidR="00FD3C31" w:rsidDel="00441F81">
          <w:delText xml:space="preserve"> </w:delText>
        </w:r>
      </w:del>
      <w:r w:rsidR="00FD3C31">
        <w:t xml:space="preserve">mL </w:t>
      </w:r>
      <w:r w:rsidR="00673405">
        <w:t>round-bottom (</w:t>
      </w:r>
      <w:r w:rsidR="00FD3C31">
        <w:t>RB</w:t>
      </w:r>
      <w:r w:rsidR="00673405">
        <w:t>)</w:t>
      </w:r>
      <w:r w:rsidR="00FD3C31">
        <w:t xml:space="preserve">, add a stir bar and </w:t>
      </w:r>
      <w:r w:rsidR="0044122C">
        <w:t>10</w:t>
      </w:r>
      <w:r w:rsidR="00FD3C31">
        <w:t xml:space="preserve"> mL of </w:t>
      </w:r>
      <w:proofErr w:type="spellStart"/>
      <w:r w:rsidR="00FD3C31">
        <w:t>dicyclopentadiene</w:t>
      </w:r>
      <w:proofErr w:type="spellEnd"/>
      <w:r w:rsidR="00FD3C31">
        <w:t xml:space="preserve"> dimer.</w:t>
      </w:r>
      <w:r w:rsidR="00814393">
        <w:t xml:space="preserve"> </w:t>
      </w:r>
      <w:r w:rsidR="00167C02" w:rsidRPr="00167C02">
        <w:rPr>
          <w:i/>
        </w:rPr>
        <w:t>CAUTION</w:t>
      </w:r>
      <w:r w:rsidR="00814393" w:rsidRPr="00167C02">
        <w:rPr>
          <w:i/>
        </w:rPr>
        <w:t xml:space="preserve">: Be careful to only use </w:t>
      </w:r>
      <w:proofErr w:type="spellStart"/>
      <w:r w:rsidR="003E2155" w:rsidRPr="00167C02">
        <w:rPr>
          <w:i/>
        </w:rPr>
        <w:t>dicyclopentadiene</w:t>
      </w:r>
      <w:proofErr w:type="spellEnd"/>
      <w:r w:rsidR="00814393" w:rsidRPr="00167C02">
        <w:rPr>
          <w:i/>
        </w:rPr>
        <w:t xml:space="preserve"> and </w:t>
      </w:r>
      <w:proofErr w:type="spellStart"/>
      <w:r w:rsidR="003E2155" w:rsidRPr="00167C02">
        <w:rPr>
          <w:i/>
        </w:rPr>
        <w:t>cyclopentadiene</w:t>
      </w:r>
      <w:proofErr w:type="spellEnd"/>
      <w:r w:rsidR="00814393" w:rsidRPr="00167C02">
        <w:rPr>
          <w:i/>
        </w:rPr>
        <w:t xml:space="preserve"> in a fume hood because they are both stench chemicals.</w:t>
      </w:r>
    </w:p>
    <w:p w14:paraId="428447B6" w14:textId="77777777" w:rsidR="00D56EE3" w:rsidRPr="00FD3C31" w:rsidRDefault="00D56EE3" w:rsidP="00D56EE3">
      <w:pPr>
        <w:pStyle w:val="ListParagraph"/>
        <w:spacing w:after="0"/>
        <w:ind w:left="792"/>
        <w:jc w:val="both"/>
        <w:rPr>
          <w:b/>
        </w:rPr>
      </w:pPr>
    </w:p>
    <w:p w14:paraId="0A3AA4E2" w14:textId="47E5ACD0" w:rsidR="00D56EE3" w:rsidRPr="00D56EE3" w:rsidRDefault="00FD3C31" w:rsidP="00441F81">
      <w:pPr>
        <w:pStyle w:val="ListParagraph"/>
        <w:numPr>
          <w:ilvl w:val="1"/>
          <w:numId w:val="1"/>
        </w:numPr>
        <w:spacing w:after="0"/>
        <w:jc w:val="both"/>
        <w:rPr>
          <w:b/>
        </w:rPr>
      </w:pPr>
      <w:r>
        <w:t xml:space="preserve"> Attach the RB to a fractional distillation apparatus</w:t>
      </w:r>
      <w:r w:rsidR="00167C02">
        <w:t xml:space="preserve"> (see “Fractional Distillation” module in the </w:t>
      </w:r>
      <w:r w:rsidR="00167C02">
        <w:rPr>
          <w:i/>
        </w:rPr>
        <w:t>Essentials of Organic Chemistry</w:t>
      </w:r>
      <w:r w:rsidR="00167C02">
        <w:t xml:space="preserve"> series)</w:t>
      </w:r>
      <w:r>
        <w:t xml:space="preserve">, and </w:t>
      </w:r>
      <w:r w:rsidR="0044122C">
        <w:t>place in an oil bath on a hot/stir plate</w:t>
      </w:r>
      <w:r w:rsidR="00136C2E">
        <w:t>.</w:t>
      </w:r>
      <w:r w:rsidR="0044122C">
        <w:t xml:space="preserve"> Be sure to have </w:t>
      </w:r>
      <w:r w:rsidR="00397F7A">
        <w:t xml:space="preserve">the </w:t>
      </w:r>
      <w:r w:rsidR="0044122C">
        <w:t>collecting flasks in an ice bath. Clamp the apparatus in place.</w:t>
      </w:r>
    </w:p>
    <w:p w14:paraId="47F675BF" w14:textId="51237DCE" w:rsidR="00D56EE3" w:rsidRPr="00D56EE3" w:rsidRDefault="00D56EE3" w:rsidP="00D56EE3">
      <w:pPr>
        <w:spacing w:after="0"/>
        <w:jc w:val="both"/>
        <w:rPr>
          <w:b/>
        </w:rPr>
      </w:pPr>
    </w:p>
    <w:p w14:paraId="2C1D1829" w14:textId="22E356FF" w:rsidR="00B0559E" w:rsidRPr="00B0559E" w:rsidRDefault="00B0559E" w:rsidP="00D56EE3">
      <w:pPr>
        <w:pStyle w:val="ListParagraph"/>
        <w:numPr>
          <w:ilvl w:val="1"/>
          <w:numId w:val="1"/>
        </w:numPr>
        <w:spacing w:after="0"/>
        <w:jc w:val="both"/>
        <w:rPr>
          <w:b/>
        </w:rPr>
      </w:pPr>
      <w:r>
        <w:t xml:space="preserve">Set the hotplate to </w:t>
      </w:r>
      <w:r w:rsidR="00167C02">
        <w:t>160</w:t>
      </w:r>
      <w:r w:rsidR="004F2444">
        <w:t xml:space="preserve"> </w:t>
      </w:r>
      <w:r w:rsidR="004F2444" w:rsidRPr="00F07184">
        <w:rPr>
          <w:rFonts w:ascii="Cambria" w:hAnsi="Cambria"/>
        </w:rPr>
        <w:t>°</w:t>
      </w:r>
      <w:r w:rsidR="004F2444">
        <w:t xml:space="preserve">C </w:t>
      </w:r>
      <w:r>
        <w:t>and g</w:t>
      </w:r>
      <w:r w:rsidR="0044122C">
        <w:t xml:space="preserve">ently stir </w:t>
      </w:r>
      <w:r>
        <w:t xml:space="preserve">the solution. </w:t>
      </w:r>
    </w:p>
    <w:p w14:paraId="43A471E6" w14:textId="77777777" w:rsidR="00B0559E" w:rsidRDefault="00B0559E" w:rsidP="00B0559E">
      <w:pPr>
        <w:pStyle w:val="ListParagraph"/>
      </w:pPr>
    </w:p>
    <w:p w14:paraId="2BC7D0EC" w14:textId="1617D9DB" w:rsidR="00847533" w:rsidRPr="00D56EE3" w:rsidRDefault="00B0559E" w:rsidP="00441F81">
      <w:pPr>
        <w:pStyle w:val="ListParagraph"/>
        <w:numPr>
          <w:ilvl w:val="1"/>
          <w:numId w:val="1"/>
        </w:numPr>
        <w:spacing w:after="0"/>
        <w:jc w:val="both"/>
        <w:rPr>
          <w:b/>
        </w:rPr>
      </w:pPr>
      <w:r>
        <w:lastRenderedPageBreak/>
        <w:t>F</w:t>
      </w:r>
      <w:r w:rsidR="0044122C">
        <w:t xml:space="preserve">ractional distil ~5 mL of the </w:t>
      </w:r>
      <w:proofErr w:type="spellStart"/>
      <w:r w:rsidR="0044122C">
        <w:t>Cp</w:t>
      </w:r>
      <w:proofErr w:type="spellEnd"/>
      <w:r w:rsidR="0044122C">
        <w:t xml:space="preserve"> monomer off of the dimer</w:t>
      </w:r>
      <w:r w:rsidR="00167C02">
        <w:t xml:space="preserve"> (39</w:t>
      </w:r>
      <w:del w:id="56" w:author="Andrew" w:date="2017-01-11T12:48:00Z">
        <w:r w:rsidR="00167C02" w:rsidDel="00441F81">
          <w:delText xml:space="preserve"> </w:delText>
        </w:r>
      </w:del>
      <w:r w:rsidR="00167C02">
        <w:t>–</w:t>
      </w:r>
      <w:del w:id="57" w:author="Andrew" w:date="2017-01-11T12:48:00Z">
        <w:r w:rsidR="00167C02" w:rsidDel="00441F81">
          <w:delText xml:space="preserve"> </w:delText>
        </w:r>
      </w:del>
      <w:r w:rsidR="00167C02">
        <w:t xml:space="preserve">42 </w:t>
      </w:r>
      <w:r w:rsidR="00167C02" w:rsidRPr="00F07184">
        <w:rPr>
          <w:rFonts w:ascii="Cambria" w:hAnsi="Cambria"/>
        </w:rPr>
        <w:t>°</w:t>
      </w:r>
      <w:r w:rsidR="00167C02">
        <w:t>C)</w:t>
      </w:r>
      <w:r w:rsidR="0044122C">
        <w:t xml:space="preserve">. </w:t>
      </w:r>
    </w:p>
    <w:p w14:paraId="0DDCD082" w14:textId="77777777" w:rsidR="00D56EE3" w:rsidRPr="00D56EE3" w:rsidRDefault="00D56EE3" w:rsidP="00D56EE3">
      <w:pPr>
        <w:spacing w:after="0"/>
        <w:jc w:val="both"/>
        <w:rPr>
          <w:b/>
        </w:rPr>
      </w:pPr>
    </w:p>
    <w:p w14:paraId="0C8A28FF" w14:textId="5ADF919E" w:rsidR="00131AE8" w:rsidRDefault="0044122C" w:rsidP="00847533">
      <w:pPr>
        <w:pStyle w:val="ListParagraph"/>
        <w:numPr>
          <w:ilvl w:val="0"/>
          <w:numId w:val="1"/>
        </w:numPr>
        <w:spacing w:after="120"/>
        <w:jc w:val="both"/>
        <w:rPr>
          <w:b/>
        </w:rPr>
      </w:pPr>
      <w:r>
        <w:rPr>
          <w:b/>
        </w:rPr>
        <w:t>Synthesis of Ferrocene</w:t>
      </w:r>
      <w:r w:rsidR="00043C84">
        <w:rPr>
          <w:b/>
        </w:rPr>
        <w:t xml:space="preserve"> (</w:t>
      </w:r>
      <w:r w:rsidR="00784E18">
        <w:rPr>
          <w:b/>
        </w:rPr>
        <w:t>Figure 4</w:t>
      </w:r>
      <w:r w:rsidR="00043C84">
        <w:rPr>
          <w:b/>
        </w:rPr>
        <w:t>)</w:t>
      </w:r>
    </w:p>
    <w:p w14:paraId="07C6C570" w14:textId="2C0D540B" w:rsidR="0044122C" w:rsidRPr="00D56EE3" w:rsidRDefault="0044122C" w:rsidP="00441F81">
      <w:pPr>
        <w:pStyle w:val="ListParagraph"/>
        <w:numPr>
          <w:ilvl w:val="1"/>
          <w:numId w:val="1"/>
        </w:numPr>
        <w:spacing w:after="0"/>
        <w:jc w:val="both"/>
        <w:rPr>
          <w:b/>
        </w:rPr>
      </w:pPr>
      <w:r>
        <w:t xml:space="preserve"> To a 100</w:t>
      </w:r>
      <w:ins w:id="58" w:author="Andrew" w:date="2017-01-11T12:48:00Z">
        <w:r w:rsidR="00441F81">
          <w:t>-</w:t>
        </w:r>
      </w:ins>
      <w:del w:id="59" w:author="Andrew" w:date="2017-01-11T12:48:00Z">
        <w:r w:rsidDel="00441F81">
          <w:delText xml:space="preserve"> </w:delText>
        </w:r>
      </w:del>
      <w:r>
        <w:t xml:space="preserve">mL </w:t>
      </w:r>
      <w:proofErr w:type="spellStart"/>
      <w:r>
        <w:t>Schlenk</w:t>
      </w:r>
      <w:proofErr w:type="spellEnd"/>
      <w:r>
        <w:t xml:space="preserve"> flask, add a stir bar and 15 g of finely ground KOH. </w:t>
      </w:r>
      <w:r w:rsidRPr="0044122C">
        <w:rPr>
          <w:i/>
        </w:rPr>
        <w:t>CAUTION: KOH is very corrosive and hy</w:t>
      </w:r>
      <w:r w:rsidR="00C43EE3">
        <w:rPr>
          <w:i/>
        </w:rPr>
        <w:t>g</w:t>
      </w:r>
      <w:r w:rsidRPr="0044122C">
        <w:rPr>
          <w:i/>
        </w:rPr>
        <w:t>roscopic!</w:t>
      </w:r>
      <w:r w:rsidR="002C5BA5">
        <w:rPr>
          <w:i/>
        </w:rPr>
        <w:t xml:space="preserve"> The KOH should be</w:t>
      </w:r>
      <w:r w:rsidR="000403C0">
        <w:rPr>
          <w:i/>
        </w:rPr>
        <w:t xml:space="preserve"> ground in a well ventilated hood and</w:t>
      </w:r>
      <w:r w:rsidR="002C5BA5">
        <w:rPr>
          <w:i/>
        </w:rPr>
        <w:t xml:space="preserve"> used immediately after preparation.</w:t>
      </w:r>
    </w:p>
    <w:p w14:paraId="13A0EDAD" w14:textId="77777777" w:rsidR="00D56EE3" w:rsidRPr="0044122C" w:rsidRDefault="00D56EE3" w:rsidP="00D56EE3">
      <w:pPr>
        <w:pStyle w:val="ListParagraph"/>
        <w:spacing w:after="0"/>
        <w:ind w:left="792"/>
        <w:jc w:val="both"/>
        <w:rPr>
          <w:b/>
        </w:rPr>
      </w:pPr>
    </w:p>
    <w:p w14:paraId="6EC5595F" w14:textId="66936569" w:rsidR="0044122C" w:rsidRPr="00D56EE3" w:rsidRDefault="0044122C" w:rsidP="00441F81">
      <w:pPr>
        <w:pStyle w:val="ListParagraph"/>
        <w:numPr>
          <w:ilvl w:val="1"/>
          <w:numId w:val="1"/>
        </w:numPr>
        <w:spacing w:after="0"/>
        <w:jc w:val="both"/>
        <w:rPr>
          <w:b/>
        </w:rPr>
      </w:pPr>
      <w:r>
        <w:t>Add 30 mL of 1</w:t>
      </w:r>
      <w:proofErr w:type="gramStart"/>
      <w:r>
        <w:t>,2</w:t>
      </w:r>
      <w:proofErr w:type="gramEnd"/>
      <w:r>
        <w:t xml:space="preserve">-dimethoxyethane to the flask while stirring. </w:t>
      </w:r>
    </w:p>
    <w:p w14:paraId="1FCAC3D1" w14:textId="77777777" w:rsidR="00D56EE3" w:rsidRPr="00D56EE3" w:rsidRDefault="00D56EE3" w:rsidP="00D56EE3">
      <w:pPr>
        <w:spacing w:after="0"/>
        <w:jc w:val="both"/>
        <w:rPr>
          <w:b/>
        </w:rPr>
      </w:pPr>
    </w:p>
    <w:p w14:paraId="2402850E" w14:textId="7E686424" w:rsidR="0044122C" w:rsidRPr="00DE6F58" w:rsidRDefault="0044122C" w:rsidP="00441F81">
      <w:pPr>
        <w:pStyle w:val="ListParagraph"/>
        <w:numPr>
          <w:ilvl w:val="1"/>
          <w:numId w:val="1"/>
        </w:numPr>
        <w:spacing w:after="0"/>
        <w:jc w:val="both"/>
        <w:rPr>
          <w:b/>
        </w:rPr>
      </w:pPr>
      <w:r>
        <w:t xml:space="preserve">Connect the flask to nitrogen and </w:t>
      </w:r>
      <w:r w:rsidR="00A90630">
        <w:t>place a rubber septum over the neck of the flask.</w:t>
      </w:r>
    </w:p>
    <w:p w14:paraId="5C2DD193" w14:textId="77777777" w:rsidR="00DE6F58" w:rsidRPr="00DE6F58" w:rsidRDefault="00DE6F58" w:rsidP="00DE6F58">
      <w:pPr>
        <w:spacing w:after="0"/>
        <w:jc w:val="both"/>
        <w:rPr>
          <w:b/>
        </w:rPr>
      </w:pPr>
    </w:p>
    <w:p w14:paraId="09AA4975" w14:textId="22393E9B" w:rsidR="0044122C" w:rsidRPr="00DE6F58" w:rsidRDefault="0044122C" w:rsidP="00441F81">
      <w:pPr>
        <w:pStyle w:val="ListParagraph"/>
        <w:numPr>
          <w:ilvl w:val="1"/>
          <w:numId w:val="1"/>
        </w:numPr>
        <w:spacing w:after="0"/>
        <w:jc w:val="both"/>
        <w:rPr>
          <w:b/>
        </w:rPr>
      </w:pPr>
      <w:r>
        <w:t>While st</w:t>
      </w:r>
      <w:r w:rsidR="00A90630">
        <w:t xml:space="preserve">irring under nitrogen, add 2.75 mL of </w:t>
      </w:r>
      <w:proofErr w:type="spellStart"/>
      <w:r w:rsidR="00A90630">
        <w:t>cyclopentadiene</w:t>
      </w:r>
      <w:proofErr w:type="spellEnd"/>
      <w:r w:rsidR="00A90630">
        <w:t xml:space="preserve"> via syringe. Allow this to stir for at least 10 min prior to addition of </w:t>
      </w:r>
      <w:r w:rsidR="00C43EE3">
        <w:t xml:space="preserve">the </w:t>
      </w:r>
      <w:r w:rsidR="00A90630">
        <w:t>iron.</w:t>
      </w:r>
    </w:p>
    <w:p w14:paraId="51D80D04" w14:textId="77777777" w:rsidR="00DE6F58" w:rsidRPr="00DE6F58" w:rsidRDefault="00DE6F58" w:rsidP="00DE6F58">
      <w:pPr>
        <w:spacing w:after="0"/>
        <w:jc w:val="both"/>
        <w:rPr>
          <w:b/>
        </w:rPr>
      </w:pPr>
    </w:p>
    <w:p w14:paraId="05D6C3B3" w14:textId="2240E697" w:rsidR="00A90630" w:rsidRPr="00DE6F58" w:rsidRDefault="00A90630" w:rsidP="00441F81">
      <w:pPr>
        <w:pStyle w:val="ListParagraph"/>
        <w:numPr>
          <w:ilvl w:val="1"/>
          <w:numId w:val="1"/>
        </w:numPr>
        <w:spacing w:after="0"/>
        <w:jc w:val="both"/>
        <w:rPr>
          <w:b/>
        </w:rPr>
      </w:pPr>
      <w:r>
        <w:t>While the reaction is stirring, add a stir bar, 3.25 g of ground FeCl</w:t>
      </w:r>
      <w:r w:rsidRPr="00A90630">
        <w:rPr>
          <w:vertAlign w:val="subscript"/>
        </w:rPr>
        <w:t>2</w:t>
      </w:r>
      <w:r w:rsidR="003717FF">
        <w:rPr>
          <w:rFonts w:ascii="Wingdings" w:hAnsi="Wingdings"/>
        </w:rPr>
        <w:t></w:t>
      </w:r>
      <w:r>
        <w:t>4H</w:t>
      </w:r>
      <w:r w:rsidRPr="00A90630">
        <w:rPr>
          <w:vertAlign w:val="subscript"/>
        </w:rPr>
        <w:t>2</w:t>
      </w:r>
      <w:r>
        <w:t>O</w:t>
      </w:r>
      <w:ins w:id="60" w:author="Andrew" w:date="2017-01-11T12:50:00Z">
        <w:r w:rsidR="006C2370">
          <w:t>,</w:t>
        </w:r>
      </w:ins>
      <w:r>
        <w:t xml:space="preserve"> and 12.5 mL DMSO to a separate 50</w:t>
      </w:r>
      <w:ins w:id="61" w:author="Andrew" w:date="2017-01-11T12:50:00Z">
        <w:r w:rsidR="006C2370">
          <w:t>-</w:t>
        </w:r>
      </w:ins>
      <w:del w:id="62" w:author="Andrew" w:date="2017-01-11T12:50:00Z">
        <w:r w:rsidDel="006C2370">
          <w:delText xml:space="preserve"> </w:delText>
        </w:r>
      </w:del>
      <w:r>
        <w:t xml:space="preserve">mL </w:t>
      </w:r>
      <w:proofErr w:type="spellStart"/>
      <w:r>
        <w:t>Schlenk</w:t>
      </w:r>
      <w:proofErr w:type="spellEnd"/>
      <w:r>
        <w:t xml:space="preserve"> flask. Place a septum on the neck and stir under nitrogen until all of the iron </w:t>
      </w:r>
      <w:r w:rsidR="003717FF">
        <w:t>ha</w:t>
      </w:r>
      <w:r>
        <w:t xml:space="preserve">s dissolved. </w:t>
      </w:r>
    </w:p>
    <w:p w14:paraId="73BA1096" w14:textId="77777777" w:rsidR="00DE6F58" w:rsidRPr="00DE6F58" w:rsidRDefault="00DE6F58" w:rsidP="00DE6F58">
      <w:pPr>
        <w:spacing w:after="0"/>
        <w:jc w:val="both"/>
        <w:rPr>
          <w:b/>
        </w:rPr>
      </w:pPr>
    </w:p>
    <w:p w14:paraId="2A17C566" w14:textId="1E8E4407" w:rsidR="00A90630" w:rsidRPr="00DE6F58" w:rsidRDefault="004B0CAB" w:rsidP="00441F81">
      <w:pPr>
        <w:pStyle w:val="ListParagraph"/>
        <w:numPr>
          <w:ilvl w:val="1"/>
          <w:numId w:val="1"/>
        </w:numPr>
        <w:spacing w:after="0"/>
        <w:jc w:val="both"/>
        <w:rPr>
          <w:b/>
        </w:rPr>
      </w:pPr>
      <w:r>
        <w:t>Cannula</w:t>
      </w:r>
      <w:r w:rsidR="00A90630">
        <w:t xml:space="preserve"> transfer the iron solution to the cyclopentadienyl solution under</w:t>
      </w:r>
      <w:r>
        <w:t xml:space="preserve"> </w:t>
      </w:r>
      <w:r w:rsidR="00A90630">
        <w:t>nitrogen dropwise over the course of 30 min</w:t>
      </w:r>
      <w:r w:rsidR="000403C0">
        <w:t xml:space="preserve">. </w:t>
      </w:r>
      <w:r w:rsidR="000403C0">
        <w:rPr>
          <w:rFonts w:ascii="Cambria" w:hAnsi="Cambria" w:cs="Times New Roman"/>
        </w:rPr>
        <w:t xml:space="preserve">For a more detailed procedure, please review </w:t>
      </w:r>
      <w:ins w:id="63" w:author="Andrew" w:date="2017-01-11T12:51:00Z">
        <w:r w:rsidR="006C2370">
          <w:rPr>
            <w:rFonts w:ascii="Cambria" w:hAnsi="Cambria" w:cs="Times New Roman"/>
          </w:rPr>
          <w:t xml:space="preserve">the </w:t>
        </w:r>
      </w:ins>
      <w:r w:rsidR="000403C0" w:rsidRPr="00CA70F3">
        <w:rPr>
          <w:rFonts w:ascii="Cambria" w:hAnsi="Cambria" w:cs="Times New Roman"/>
        </w:rPr>
        <w:t>“</w:t>
      </w:r>
      <w:r w:rsidR="000403C0">
        <w:t xml:space="preserve">Synthesis of a </w:t>
      </w:r>
      <w:proofErr w:type="spellStart"/>
      <w:proofErr w:type="gramStart"/>
      <w:r w:rsidR="000403C0">
        <w:t>Ti</w:t>
      </w:r>
      <w:proofErr w:type="spellEnd"/>
      <w:r w:rsidR="000403C0">
        <w:t>(</w:t>
      </w:r>
      <w:proofErr w:type="gramEnd"/>
      <w:r w:rsidR="000403C0">
        <w:t xml:space="preserve">III) </w:t>
      </w:r>
      <w:proofErr w:type="spellStart"/>
      <w:r w:rsidR="000403C0">
        <w:t>Metallocene</w:t>
      </w:r>
      <w:proofErr w:type="spellEnd"/>
      <w:r w:rsidR="000403C0">
        <w:t xml:space="preserve"> Using </w:t>
      </w:r>
      <w:proofErr w:type="spellStart"/>
      <w:r w:rsidR="000403C0">
        <w:t>Schlenk</w:t>
      </w:r>
      <w:proofErr w:type="spellEnd"/>
      <w:r w:rsidR="000403C0">
        <w:t xml:space="preserve"> line Technique</w:t>
      </w:r>
      <w:r w:rsidR="000403C0" w:rsidRPr="00CA70F3">
        <w:rPr>
          <w:rFonts w:ascii="Cambria" w:hAnsi="Cambria" w:cs="Times New Roman"/>
        </w:rPr>
        <w:t xml:space="preserve">” </w:t>
      </w:r>
      <w:r w:rsidR="000403C0">
        <w:rPr>
          <w:rFonts w:ascii="Cambria" w:hAnsi="Cambria" w:cs="Times New Roman"/>
        </w:rPr>
        <w:t>video</w:t>
      </w:r>
      <w:r w:rsidR="000403C0" w:rsidRPr="00CA70F3">
        <w:rPr>
          <w:rFonts w:ascii="Cambria" w:hAnsi="Cambria" w:cs="Times New Roman"/>
        </w:rPr>
        <w:t xml:space="preserve"> in th</w:t>
      </w:r>
      <w:ins w:id="64" w:author="Andrew" w:date="2017-01-11T12:51:00Z">
        <w:r w:rsidR="006C2370">
          <w:rPr>
            <w:rFonts w:ascii="Cambria" w:hAnsi="Cambria" w:cs="Times New Roman"/>
          </w:rPr>
          <w:t>is</w:t>
        </w:r>
      </w:ins>
      <w:del w:id="65" w:author="Andrew" w:date="2017-01-11T12:51:00Z">
        <w:r w:rsidR="000403C0" w:rsidRPr="00CA70F3" w:rsidDel="006C2370">
          <w:rPr>
            <w:rFonts w:ascii="Cambria" w:hAnsi="Cambria" w:cs="Times New Roman"/>
          </w:rPr>
          <w:delText>e</w:delText>
        </w:r>
      </w:del>
      <w:r w:rsidR="000403C0" w:rsidRPr="00CA70F3">
        <w:rPr>
          <w:rFonts w:ascii="Cambria" w:hAnsi="Cambria" w:cs="Times New Roman"/>
        </w:rPr>
        <w:t xml:space="preserve"> </w:t>
      </w:r>
      <w:r w:rsidR="000403C0">
        <w:rPr>
          <w:rFonts w:ascii="Cambria" w:hAnsi="Cambria" w:cs="Times New Roman"/>
          <w:bCs/>
          <w:i/>
        </w:rPr>
        <w:t>Inorganic</w:t>
      </w:r>
      <w:r w:rsidR="000403C0" w:rsidRPr="00CA70F3">
        <w:rPr>
          <w:rFonts w:ascii="Cambria" w:hAnsi="Cambria" w:cs="Times New Roman"/>
          <w:bCs/>
          <w:i/>
        </w:rPr>
        <w:t xml:space="preserve"> Chemistry</w:t>
      </w:r>
      <w:r w:rsidR="000403C0">
        <w:rPr>
          <w:rFonts w:ascii="Cambria" w:hAnsi="Cambria" w:cs="Times New Roman"/>
          <w:bCs/>
        </w:rPr>
        <w:t xml:space="preserve"> series</w:t>
      </w:r>
      <w:r w:rsidR="0063254A" w:rsidRPr="00441F81">
        <w:rPr>
          <w:rFonts w:ascii="Cambria" w:hAnsi="Cambria"/>
        </w:rPr>
        <w:t>.</w:t>
      </w:r>
      <w:r w:rsidR="000403C0" w:rsidDel="000403C0">
        <w:t xml:space="preserve"> </w:t>
      </w:r>
    </w:p>
    <w:p w14:paraId="1C8BD217" w14:textId="77777777" w:rsidR="00DE6F58" w:rsidRPr="00DE6F58" w:rsidRDefault="00DE6F58" w:rsidP="0063254A">
      <w:pPr>
        <w:pStyle w:val="ListParagraph"/>
        <w:spacing w:after="0"/>
        <w:ind w:left="792"/>
        <w:jc w:val="both"/>
        <w:rPr>
          <w:b/>
        </w:rPr>
      </w:pPr>
    </w:p>
    <w:p w14:paraId="3135BBEA" w14:textId="0C3C3CF5" w:rsidR="00A90630" w:rsidRPr="00DE6F58" w:rsidRDefault="00A90630" w:rsidP="00441F81">
      <w:pPr>
        <w:pStyle w:val="ListParagraph"/>
        <w:numPr>
          <w:ilvl w:val="1"/>
          <w:numId w:val="1"/>
        </w:numPr>
        <w:spacing w:after="0"/>
        <w:jc w:val="both"/>
        <w:rPr>
          <w:b/>
        </w:rPr>
      </w:pPr>
      <w:r>
        <w:t>Once the addition is complete, stir for an additional 30 min.</w:t>
      </w:r>
    </w:p>
    <w:p w14:paraId="0269A208" w14:textId="77777777" w:rsidR="00DE6F58" w:rsidRPr="00DE6F58" w:rsidRDefault="00DE6F58" w:rsidP="00DE6F58">
      <w:pPr>
        <w:spacing w:after="0"/>
        <w:jc w:val="both"/>
        <w:rPr>
          <w:b/>
        </w:rPr>
      </w:pPr>
    </w:p>
    <w:p w14:paraId="174525E6" w14:textId="0D51455E" w:rsidR="00A90630" w:rsidRPr="00DE6F58" w:rsidRDefault="00A90630" w:rsidP="00D56EE3">
      <w:pPr>
        <w:pStyle w:val="ListParagraph"/>
        <w:numPr>
          <w:ilvl w:val="1"/>
          <w:numId w:val="1"/>
        </w:numPr>
        <w:spacing w:after="0"/>
        <w:jc w:val="both"/>
        <w:rPr>
          <w:b/>
        </w:rPr>
      </w:pPr>
      <w:r>
        <w:t xml:space="preserve">Meanwhile, in a beaker </w:t>
      </w:r>
      <w:r w:rsidR="007011E3">
        <w:t>cool 45 mL of</w:t>
      </w:r>
      <w:r>
        <w:t xml:space="preserve"> 6</w:t>
      </w:r>
      <w:r w:rsidR="003717FF">
        <w:t xml:space="preserve"> </w:t>
      </w:r>
      <w:r>
        <w:t xml:space="preserve">M </w:t>
      </w:r>
      <w:proofErr w:type="spellStart"/>
      <w:r>
        <w:t>HCl</w:t>
      </w:r>
      <w:proofErr w:type="spellEnd"/>
      <w:r>
        <w:t xml:space="preserve"> </w:t>
      </w:r>
      <w:r w:rsidR="007011E3">
        <w:t>by adding</w:t>
      </w:r>
      <w:r>
        <w:t xml:space="preserve"> and crushed ice (50 g</w:t>
      </w:r>
      <w:r w:rsidR="003717FF">
        <w:t>)</w:t>
      </w:r>
      <w:r w:rsidR="007011E3">
        <w:t xml:space="preserve"> directly to the solution</w:t>
      </w:r>
      <w:r>
        <w:t>.</w:t>
      </w:r>
    </w:p>
    <w:p w14:paraId="470ECDE8" w14:textId="77777777" w:rsidR="00DE6F58" w:rsidRPr="00DE6F58" w:rsidRDefault="00DE6F58" w:rsidP="00441F81">
      <w:pPr>
        <w:spacing w:after="0"/>
        <w:jc w:val="both"/>
        <w:rPr>
          <w:b/>
        </w:rPr>
      </w:pPr>
    </w:p>
    <w:p w14:paraId="6772D8FB" w14:textId="3A7F3A3F" w:rsidR="00A90630" w:rsidRPr="00DE6F58" w:rsidRDefault="00A90630" w:rsidP="00441F81">
      <w:pPr>
        <w:pStyle w:val="ListParagraph"/>
        <w:numPr>
          <w:ilvl w:val="1"/>
          <w:numId w:val="1"/>
        </w:numPr>
        <w:spacing w:after="0"/>
        <w:jc w:val="both"/>
        <w:rPr>
          <w:b/>
        </w:rPr>
      </w:pPr>
      <w:r>
        <w:t>Once the reaction is complete, pour the mixture onto the slurry, and stir for a few minutes. Yellow crystals should form.</w:t>
      </w:r>
    </w:p>
    <w:p w14:paraId="43CBF8A6" w14:textId="77777777" w:rsidR="00DE6F58" w:rsidRPr="00DE6F58" w:rsidRDefault="00DE6F58" w:rsidP="00DE6F58">
      <w:pPr>
        <w:spacing w:after="0"/>
        <w:jc w:val="both"/>
        <w:rPr>
          <w:b/>
        </w:rPr>
      </w:pPr>
    </w:p>
    <w:p w14:paraId="2A452A94" w14:textId="2527C9DC" w:rsidR="00A90630" w:rsidRPr="00DE6F58" w:rsidRDefault="00A90630" w:rsidP="00441F81">
      <w:pPr>
        <w:pStyle w:val="ListParagraph"/>
        <w:numPr>
          <w:ilvl w:val="1"/>
          <w:numId w:val="1"/>
        </w:numPr>
        <w:spacing w:after="0"/>
        <w:jc w:val="both"/>
        <w:rPr>
          <w:b/>
        </w:rPr>
      </w:pPr>
      <w:r>
        <w:t xml:space="preserve">Collect the crystals on a </w:t>
      </w:r>
      <w:proofErr w:type="spellStart"/>
      <w:r>
        <w:t>B</w:t>
      </w:r>
      <w:r w:rsidR="003717FF">
        <w:rPr>
          <w:rFonts w:ascii="Cambria" w:hAnsi="Cambria"/>
        </w:rPr>
        <w:t>ü</w:t>
      </w:r>
      <w:r>
        <w:t>chner</w:t>
      </w:r>
      <w:proofErr w:type="spellEnd"/>
      <w:r>
        <w:t xml:space="preserve"> funnel (fitted with filter paper), and wash the precipitate with water.</w:t>
      </w:r>
    </w:p>
    <w:p w14:paraId="0982B1EC" w14:textId="77777777" w:rsidR="00DE6F58" w:rsidRPr="00DE6F58" w:rsidRDefault="00DE6F58" w:rsidP="00DE6F58">
      <w:pPr>
        <w:spacing w:after="0"/>
        <w:jc w:val="both"/>
        <w:rPr>
          <w:b/>
        </w:rPr>
      </w:pPr>
    </w:p>
    <w:p w14:paraId="36CF8A10" w14:textId="3FFFBE78" w:rsidR="00A90630" w:rsidRPr="00DE6F58" w:rsidRDefault="00A90630" w:rsidP="00441F81">
      <w:pPr>
        <w:pStyle w:val="ListParagraph"/>
        <w:numPr>
          <w:ilvl w:val="1"/>
          <w:numId w:val="1"/>
        </w:numPr>
        <w:spacing w:after="0"/>
        <w:jc w:val="both"/>
        <w:rPr>
          <w:b/>
        </w:rPr>
      </w:pPr>
      <w:r>
        <w:t>Allow the solids to dry in the air.</w:t>
      </w:r>
    </w:p>
    <w:p w14:paraId="22649E3B" w14:textId="77777777" w:rsidR="00DE6F58" w:rsidRPr="00DE6F58" w:rsidRDefault="00DE6F58" w:rsidP="00DE6F58">
      <w:pPr>
        <w:spacing w:after="0"/>
        <w:jc w:val="both"/>
        <w:rPr>
          <w:b/>
        </w:rPr>
      </w:pPr>
    </w:p>
    <w:p w14:paraId="7A6F450E" w14:textId="720B2621" w:rsidR="007011E3" w:rsidRPr="007011E3" w:rsidRDefault="00A90630" w:rsidP="00441F81">
      <w:pPr>
        <w:pStyle w:val="ListParagraph"/>
        <w:numPr>
          <w:ilvl w:val="0"/>
          <w:numId w:val="1"/>
        </w:numPr>
        <w:spacing w:after="0"/>
        <w:jc w:val="both"/>
        <w:rPr>
          <w:b/>
        </w:rPr>
      </w:pPr>
      <w:r>
        <w:rPr>
          <w:b/>
        </w:rPr>
        <w:t>Purification of Ferrocene</w:t>
      </w:r>
      <w:r w:rsidR="000C38AB">
        <w:rPr>
          <w:b/>
        </w:rPr>
        <w:t xml:space="preserve">. </w:t>
      </w:r>
      <w:r w:rsidR="007011E3">
        <w:t>Purify the product</w:t>
      </w:r>
      <w:r w:rsidR="000C38AB" w:rsidRPr="00043C84">
        <w:t xml:space="preserve"> by sublimation</w:t>
      </w:r>
      <w:r w:rsidR="000C38AB">
        <w:t xml:space="preserve"> </w:t>
      </w:r>
      <w:r w:rsidR="000C38AB" w:rsidRPr="009F585E">
        <w:t xml:space="preserve">(for a more detailed procedure, please see the </w:t>
      </w:r>
      <w:r w:rsidR="007011E3">
        <w:t>“Purification of Ferrocene by Sublimation”</w:t>
      </w:r>
      <w:r w:rsidR="007011E3" w:rsidRPr="009F585E">
        <w:t xml:space="preserve"> </w:t>
      </w:r>
      <w:del w:id="66" w:author="Andrew" w:date="2017-01-11T12:53:00Z">
        <w:r w:rsidR="000C38AB" w:rsidRPr="009F585E" w:rsidDel="006C2370">
          <w:delText>module</w:delText>
        </w:r>
      </w:del>
      <w:ins w:id="67" w:author="Andrew" w:date="2017-01-11T12:53:00Z">
        <w:r w:rsidR="006C2370">
          <w:t>video</w:t>
        </w:r>
      </w:ins>
      <w:r w:rsidR="000C38AB" w:rsidRPr="009F585E">
        <w:t>)</w:t>
      </w:r>
      <w:r w:rsidR="000C38AB">
        <w:t xml:space="preserve">. </w:t>
      </w:r>
    </w:p>
    <w:p w14:paraId="48F50D3F" w14:textId="77777777" w:rsidR="00DE6F58" w:rsidRPr="00A90630" w:rsidRDefault="00DE6F58" w:rsidP="007011E3">
      <w:pPr>
        <w:pStyle w:val="ListParagraph"/>
        <w:spacing w:after="0"/>
        <w:ind w:left="360"/>
        <w:jc w:val="both"/>
      </w:pPr>
    </w:p>
    <w:p w14:paraId="15B75B0D" w14:textId="47EB32B0" w:rsidR="00137A79" w:rsidRPr="0071080A" w:rsidRDefault="00A90630" w:rsidP="00441F81">
      <w:pPr>
        <w:pStyle w:val="ListParagraph"/>
        <w:numPr>
          <w:ilvl w:val="0"/>
          <w:numId w:val="1"/>
        </w:numPr>
        <w:spacing w:after="0"/>
        <w:jc w:val="both"/>
        <w:rPr>
          <w:b/>
        </w:rPr>
      </w:pPr>
      <w:r w:rsidRPr="0071080A">
        <w:rPr>
          <w:b/>
        </w:rPr>
        <w:t>Characterization of Ferrocene</w:t>
      </w:r>
    </w:p>
    <w:p w14:paraId="73ADEC33" w14:textId="724B4FCB" w:rsidR="00A90630" w:rsidRPr="00441F81" w:rsidRDefault="00A90630" w:rsidP="00441F81">
      <w:pPr>
        <w:pStyle w:val="ListParagraph"/>
        <w:numPr>
          <w:ilvl w:val="1"/>
          <w:numId w:val="1"/>
        </w:numPr>
        <w:spacing w:after="0"/>
        <w:jc w:val="both"/>
        <w:rPr>
          <w:b/>
        </w:rPr>
      </w:pPr>
      <w:r w:rsidRPr="0071080A">
        <w:t xml:space="preserve">Prepare and collect a </w:t>
      </w:r>
      <w:r w:rsidRPr="0071080A">
        <w:rPr>
          <w:vertAlign w:val="superscript"/>
        </w:rPr>
        <w:t>1</w:t>
      </w:r>
      <w:r w:rsidRPr="0071080A">
        <w:t>H NMR spectrum of the ferrocene.</w:t>
      </w:r>
    </w:p>
    <w:p w14:paraId="1E839B09" w14:textId="77777777" w:rsidR="00DE6F58" w:rsidRPr="00441F81" w:rsidRDefault="00DE6F58" w:rsidP="00441F81">
      <w:pPr>
        <w:spacing w:after="0"/>
        <w:jc w:val="both"/>
        <w:rPr>
          <w:b/>
        </w:rPr>
      </w:pPr>
    </w:p>
    <w:p w14:paraId="7059210F" w14:textId="40B53027" w:rsidR="00334D88" w:rsidRPr="00441F81" w:rsidRDefault="00334D88" w:rsidP="00441F81">
      <w:pPr>
        <w:pStyle w:val="ListParagraph"/>
        <w:numPr>
          <w:ilvl w:val="1"/>
          <w:numId w:val="1"/>
        </w:numPr>
        <w:spacing w:after="0"/>
        <w:jc w:val="both"/>
        <w:rPr>
          <w:b/>
        </w:rPr>
      </w:pPr>
      <w:r w:rsidRPr="0071080A">
        <w:t>Collect an IR spectrum of ferrocene.</w:t>
      </w:r>
      <w:r w:rsidR="009819AB">
        <w:t xml:space="preserve"> </w:t>
      </w:r>
    </w:p>
    <w:p w14:paraId="781D3745" w14:textId="77777777" w:rsidR="008355DA" w:rsidRPr="008355DA" w:rsidRDefault="008355DA" w:rsidP="008355DA">
      <w:pPr>
        <w:pStyle w:val="ListParagraph"/>
        <w:rPr>
          <w:b/>
        </w:rPr>
      </w:pPr>
    </w:p>
    <w:p w14:paraId="665F7BCC" w14:textId="346512C4" w:rsidR="008355DA" w:rsidRPr="008355DA" w:rsidRDefault="008355DA" w:rsidP="00D56EE3">
      <w:pPr>
        <w:pStyle w:val="ListParagraph"/>
        <w:numPr>
          <w:ilvl w:val="1"/>
          <w:numId w:val="1"/>
        </w:numPr>
        <w:spacing w:after="0"/>
        <w:jc w:val="both"/>
      </w:pPr>
      <w:r w:rsidRPr="008355DA">
        <w:t xml:space="preserve">Collect a cyclic </w:t>
      </w:r>
      <w:proofErr w:type="spellStart"/>
      <w:r w:rsidR="00F22C6F">
        <w:t>voltammogram</w:t>
      </w:r>
      <w:proofErr w:type="spellEnd"/>
      <w:r w:rsidRPr="008355DA">
        <w:t xml:space="preserve"> of ferrocene.</w:t>
      </w:r>
      <w:r w:rsidR="009819AB">
        <w:t xml:space="preserve"> (See </w:t>
      </w:r>
      <w:ins w:id="68" w:author="Andrew" w:date="2017-01-11T12:51:00Z">
        <w:r w:rsidR="006C2370">
          <w:t xml:space="preserve">the </w:t>
        </w:r>
      </w:ins>
      <w:r w:rsidR="009819AB">
        <w:t xml:space="preserve">“Cyclic Voltammetry” </w:t>
      </w:r>
      <w:del w:id="69" w:author="Andrew" w:date="2017-01-11T12:53:00Z">
        <w:r w:rsidR="009819AB" w:rsidDel="006C2370">
          <w:delText xml:space="preserve">module </w:delText>
        </w:r>
      </w:del>
      <w:ins w:id="70" w:author="Andrew" w:date="2017-01-11T12:53:00Z">
        <w:r w:rsidR="006C2370">
          <w:t>video</w:t>
        </w:r>
        <w:r w:rsidR="006C2370">
          <w:t xml:space="preserve"> </w:t>
        </w:r>
      </w:ins>
      <w:r w:rsidR="009819AB">
        <w:t xml:space="preserve">in the </w:t>
      </w:r>
      <w:r w:rsidR="009819AB">
        <w:rPr>
          <w:i/>
        </w:rPr>
        <w:t>Essentials of Analytical Chemistry</w:t>
      </w:r>
      <w:r w:rsidR="009819AB">
        <w:t xml:space="preserve"> series)</w:t>
      </w:r>
    </w:p>
    <w:p w14:paraId="4A4D5E39" w14:textId="77777777" w:rsidR="00DE6F58" w:rsidRPr="00441F81" w:rsidRDefault="00DE6F58" w:rsidP="006C2370">
      <w:pPr>
        <w:spacing w:after="0"/>
        <w:jc w:val="both"/>
        <w:rPr>
          <w:b/>
        </w:rPr>
      </w:pPr>
    </w:p>
    <w:p w14:paraId="706FAD04" w14:textId="22D10A39" w:rsidR="00A204AF" w:rsidRDefault="00E65A5F" w:rsidP="009311DE">
      <w:pPr>
        <w:rPr>
          <w:b/>
          <w:sz w:val="28"/>
        </w:rPr>
      </w:pPr>
      <w:r>
        <w:rPr>
          <w:b/>
          <w:sz w:val="28"/>
        </w:rPr>
        <w:t>Representative Results</w:t>
      </w:r>
    </w:p>
    <w:p w14:paraId="510EB083" w14:textId="1C47D409" w:rsidR="006F5412" w:rsidRDefault="00A05A8F" w:rsidP="009311DE">
      <w:r>
        <w:t>Ferrocene</w:t>
      </w:r>
      <w:r w:rsidR="006F5412">
        <w:t xml:space="preserve"> Characterization:</w:t>
      </w:r>
    </w:p>
    <w:p w14:paraId="08EC705A" w14:textId="77777777" w:rsidR="0072340D" w:rsidRDefault="00A05A8F" w:rsidP="009311DE">
      <w:commentRangeStart w:id="71"/>
      <w:r>
        <w:rPr>
          <w:vertAlign w:val="superscript"/>
        </w:rPr>
        <w:t>1</w:t>
      </w:r>
      <w:r>
        <w:t>H NMR (</w:t>
      </w:r>
      <w:r>
        <w:rPr>
          <w:rFonts w:cs="Times New Roman"/>
        </w:rPr>
        <w:t>chloroform-</w:t>
      </w:r>
      <w:r w:rsidRPr="00F912C9">
        <w:rPr>
          <w:rFonts w:cs="Times New Roman"/>
          <w:i/>
        </w:rPr>
        <w:t>d</w:t>
      </w:r>
      <w:r w:rsidRPr="00515D72">
        <w:rPr>
          <w:rFonts w:cs="Times New Roman"/>
        </w:rPr>
        <w:t>, 300 MHz, δ, ppm</w:t>
      </w:r>
      <w:r>
        <w:t xml:space="preserve">): 4.15 (s). </w:t>
      </w:r>
    </w:p>
    <w:p w14:paraId="69057852" w14:textId="418610D9" w:rsidR="00A05A8F" w:rsidRPr="00655E9E" w:rsidRDefault="00A05A8F" w:rsidP="009311DE">
      <w:r>
        <w:t>IR (</w:t>
      </w:r>
      <w:r w:rsidR="00FD278F">
        <w:t>ATR</w:t>
      </w:r>
      <w:r w:rsidR="00D7726B">
        <w:t>)</w:t>
      </w:r>
      <w:r w:rsidR="00FD278F">
        <w:t xml:space="preserve">: </w:t>
      </w:r>
      <w:r w:rsidR="0072340D">
        <w:t xml:space="preserve">single C–H stretch at </w:t>
      </w:r>
      <w:r w:rsidR="00FD278F">
        <w:t>3</w:t>
      </w:r>
      <w:ins w:id="72" w:author="Andrew" w:date="2017-01-11T12:50:00Z">
        <w:r w:rsidR="00441F81">
          <w:t>,</w:t>
        </w:r>
      </w:ins>
      <w:r w:rsidR="00FD278F">
        <w:t>096 cm</w:t>
      </w:r>
      <w:r w:rsidR="00655E9E">
        <w:rPr>
          <w:vertAlign w:val="superscript"/>
        </w:rPr>
        <w:t>-1</w:t>
      </w:r>
      <w:r w:rsidR="0072340D">
        <w:t>.</w:t>
      </w:r>
      <w:commentRangeEnd w:id="71"/>
      <w:r w:rsidR="006C2370">
        <w:rPr>
          <w:rStyle w:val="CommentReference"/>
        </w:rPr>
        <w:commentReference w:id="71"/>
      </w:r>
    </w:p>
    <w:p w14:paraId="4F44F8A5" w14:textId="17A0934D" w:rsidR="00280195" w:rsidRDefault="00C32E5B" w:rsidP="000E1DCC">
      <w:pPr>
        <w:jc w:val="both"/>
      </w:pPr>
      <w:r>
        <w:t xml:space="preserve">The </w:t>
      </w:r>
      <w:r w:rsidRPr="00113C13">
        <w:rPr>
          <w:vertAlign w:val="superscript"/>
        </w:rPr>
        <w:t>1</w:t>
      </w:r>
      <w:r>
        <w:t xml:space="preserve">H NMR spectrum of ferrocene clearly shows a single resonance, consistent with structure II. </w:t>
      </w:r>
      <w:r w:rsidR="00280195">
        <w:t>The IR spectrum shows only one sp</w:t>
      </w:r>
      <w:r w:rsidR="00280195">
        <w:rPr>
          <w:vertAlign w:val="superscript"/>
        </w:rPr>
        <w:t>2</w:t>
      </w:r>
      <w:r w:rsidR="00280195">
        <w:t xml:space="preserve"> C–H stretch, which is also consistent with structure II.</w:t>
      </w:r>
    </w:p>
    <w:p w14:paraId="670F98F5" w14:textId="48E28D55" w:rsidR="00C32E5B" w:rsidRPr="00441F81" w:rsidRDefault="003C5F09" w:rsidP="000E1DCC">
      <w:pPr>
        <w:jc w:val="both"/>
        <w:rPr>
          <w:b/>
          <w:sz w:val="28"/>
        </w:rPr>
      </w:pPr>
      <w:r>
        <w:t>A CV of ferrocene is given</w:t>
      </w:r>
      <w:r w:rsidRPr="00441F81">
        <w:t xml:space="preserve"> in </w:t>
      </w:r>
      <w:r>
        <w:t xml:space="preserve">the “Cyclic Voltammetry” </w:t>
      </w:r>
      <w:del w:id="73" w:author="Andrew" w:date="2017-01-11T12:53:00Z">
        <w:r w:rsidDel="006C2370">
          <w:delText xml:space="preserve">module </w:delText>
        </w:r>
      </w:del>
      <w:ins w:id="74" w:author="Andrew" w:date="2017-01-11T12:53:00Z">
        <w:r w:rsidR="006C2370">
          <w:t>video</w:t>
        </w:r>
        <w:r w:rsidR="006C2370">
          <w:t xml:space="preserve"> </w:t>
        </w:r>
      </w:ins>
      <w:r>
        <w:t xml:space="preserve">in the </w:t>
      </w:r>
      <w:r>
        <w:rPr>
          <w:i/>
        </w:rPr>
        <w:t>Essentials of Analytical Chemistry</w:t>
      </w:r>
      <w:r>
        <w:t xml:space="preserve"> series. The </w:t>
      </w:r>
      <w:r>
        <w:rPr>
          <w:i/>
        </w:rPr>
        <w:t>E</w:t>
      </w:r>
      <w:r w:rsidRPr="003C5F09">
        <w:rPr>
          <w:vertAlign w:val="subscript"/>
        </w:rPr>
        <w:t>1/2</w:t>
      </w:r>
      <w:r>
        <w:t xml:space="preserve"> value obtained for the oxidation of ferrocene was -103 mV (acetonitrile, scan rate 300 mV/s). The ferrocene/</w:t>
      </w:r>
      <w:proofErr w:type="spellStart"/>
      <w:r>
        <w:t>ferrocenium</w:t>
      </w:r>
      <w:proofErr w:type="spellEnd"/>
      <w:r>
        <w:t xml:space="preserve"> redox couple is commonly used as a reference in cyclic voltammetry. When used as a reference, the </w:t>
      </w:r>
      <w:r>
        <w:rPr>
          <w:i/>
        </w:rPr>
        <w:t>E</w:t>
      </w:r>
      <w:r>
        <w:rPr>
          <w:vertAlign w:val="subscript"/>
        </w:rPr>
        <w:t>1/2</w:t>
      </w:r>
      <w:r>
        <w:t xml:space="preserve"> value</w:t>
      </w:r>
      <w:r w:rsidR="00D662D0">
        <w:t xml:space="preserve"> of ferrocene</w:t>
      </w:r>
      <w:r>
        <w:t xml:space="preserve"> is set equal to 0 V.</w:t>
      </w:r>
    </w:p>
    <w:p w14:paraId="53D64ABC" w14:textId="77777777" w:rsidR="00E65A5F" w:rsidRDefault="00E65A5F" w:rsidP="00E65A5F">
      <w:r>
        <w:rPr>
          <w:b/>
          <w:sz w:val="28"/>
        </w:rPr>
        <w:t xml:space="preserve">Summary </w:t>
      </w:r>
    </w:p>
    <w:p w14:paraId="17D6CD21" w14:textId="457CBEA5" w:rsidR="002F5849" w:rsidRPr="006F5412" w:rsidRDefault="00D36B6E" w:rsidP="00A204AF">
      <w:pPr>
        <w:jc w:val="both"/>
      </w:pPr>
      <w:r>
        <w:t xml:space="preserve">In this video, </w:t>
      </w:r>
      <w:del w:id="75" w:author="Andrew" w:date="2017-01-11T12:54:00Z">
        <w:r w:rsidDel="006C2370">
          <w:delText>you learned</w:delText>
        </w:r>
        <w:r w:rsidR="00D56EE3" w:rsidDel="006C2370">
          <w:delText xml:space="preserve"> about</w:delText>
        </w:r>
      </w:del>
      <w:ins w:id="76" w:author="Andrew" w:date="2017-01-11T12:54:00Z">
        <w:r w:rsidR="006C2370">
          <w:t>we discussed</w:t>
        </w:r>
      </w:ins>
      <w:r w:rsidR="00D56EE3">
        <w:t xml:space="preserve"> ferrocene and the role it played in the development of organometallic chemistry. </w:t>
      </w:r>
      <w:r w:rsidR="006F5412">
        <w:t xml:space="preserve">Ferrocene was synthesized and characterized by </w:t>
      </w:r>
      <w:r w:rsidR="006F5412">
        <w:rPr>
          <w:vertAlign w:val="superscript"/>
        </w:rPr>
        <w:t>1</w:t>
      </w:r>
      <w:r w:rsidR="006F5412">
        <w:t xml:space="preserve">H NMR and IR spectroscopy. Both spectra are consistent with </w:t>
      </w:r>
      <w:r w:rsidR="00835CA6">
        <w:t xml:space="preserve">the 18 </w:t>
      </w:r>
      <w:r w:rsidR="00835CA6" w:rsidRPr="00F30F68">
        <w:rPr>
          <w:i/>
        </w:rPr>
        <w:t>e</w:t>
      </w:r>
      <w:r w:rsidR="00835CA6" w:rsidRPr="00835CA6">
        <w:rPr>
          <w:vertAlign w:val="superscript"/>
        </w:rPr>
        <w:t>–</w:t>
      </w:r>
      <w:r w:rsidR="00835CA6">
        <w:t xml:space="preserve"> </w:t>
      </w:r>
      <w:r w:rsidR="006F5412" w:rsidRPr="00835CA6">
        <w:t>structure</w:t>
      </w:r>
      <w:r w:rsidR="006F5412">
        <w:t xml:space="preserve"> II, where the iron is “sandwiched” between two </w:t>
      </w:r>
      <w:proofErr w:type="spellStart"/>
      <w:r w:rsidR="006F5412">
        <w:t>cyclopentadiene</w:t>
      </w:r>
      <w:proofErr w:type="spellEnd"/>
      <w:r w:rsidR="006F5412">
        <w:t xml:space="preserve"> ligands, with equal binding to all 10 carbon atoms (</w:t>
      </w:r>
      <w:r w:rsidR="006F5412" w:rsidRPr="006C2370">
        <w:rPr>
          <w:b/>
          <w:rPrChange w:id="77" w:author="Andrew" w:date="2017-01-11T12:54:00Z">
            <w:rPr/>
          </w:rPrChange>
        </w:rPr>
        <w:t>Figure 1</w:t>
      </w:r>
      <w:r w:rsidR="00F30F68" w:rsidRPr="006C2370">
        <w:rPr>
          <w:b/>
          <w:rPrChange w:id="78" w:author="Andrew" w:date="2017-01-11T12:54:00Z">
            <w:rPr/>
          </w:rPrChange>
        </w:rPr>
        <w:t xml:space="preserve">, </w:t>
      </w:r>
      <w:r w:rsidR="0043062D" w:rsidRPr="006C2370">
        <w:rPr>
          <w:b/>
          <w:rPrChange w:id="79" w:author="Andrew" w:date="2017-01-11T12:54:00Z">
            <w:rPr/>
          </w:rPrChange>
        </w:rPr>
        <w:t>s</w:t>
      </w:r>
      <w:r w:rsidR="00F30F68" w:rsidRPr="006C2370">
        <w:rPr>
          <w:b/>
          <w:rPrChange w:id="80" w:author="Andrew" w:date="2017-01-11T12:54:00Z">
            <w:rPr/>
          </w:rPrChange>
        </w:rPr>
        <w:t>tructure II</w:t>
      </w:r>
      <w:r w:rsidR="006F5412">
        <w:t xml:space="preserve">). </w:t>
      </w:r>
      <w:r w:rsidR="00F11680">
        <w:t xml:space="preserve">Oxidation of ferrocene to </w:t>
      </w:r>
      <w:proofErr w:type="spellStart"/>
      <w:r w:rsidR="00F11680">
        <w:t>ferrocenium</w:t>
      </w:r>
      <w:proofErr w:type="spellEnd"/>
      <w:r w:rsidR="00F11680">
        <w:t xml:space="preserve"> cation was observed electrochemically.</w:t>
      </w:r>
      <w:r w:rsidR="00835CA6">
        <w:t xml:space="preserve"> </w:t>
      </w:r>
    </w:p>
    <w:p w14:paraId="1FF23C46" w14:textId="77777777" w:rsidR="00592C01" w:rsidRDefault="009311DE" w:rsidP="009311DE">
      <w:r w:rsidRPr="0051701C">
        <w:rPr>
          <w:b/>
          <w:sz w:val="28"/>
        </w:rPr>
        <w:t>Applications</w:t>
      </w:r>
      <w:r w:rsidR="00FC1C9F">
        <w:t xml:space="preserve"> </w:t>
      </w:r>
    </w:p>
    <w:p w14:paraId="49D9A07C" w14:textId="65FAEA21" w:rsidR="00F30F68" w:rsidRDefault="00D1083C" w:rsidP="00144ADD">
      <w:pPr>
        <w:jc w:val="both"/>
      </w:pPr>
      <w:r>
        <w:t>In 1973, f</w:t>
      </w:r>
      <w:r w:rsidR="00F30F68">
        <w:t xml:space="preserve">ollowing </w:t>
      </w:r>
      <w:r w:rsidR="00C37F83">
        <w:t xml:space="preserve">the </w:t>
      </w:r>
      <w:r w:rsidR="00F30F68">
        <w:t>structural characterization of ferrocene, Wilkinson</w:t>
      </w:r>
      <w:r>
        <w:t xml:space="preserve"> was one of two chemists</w:t>
      </w:r>
      <w:r w:rsidR="00F30F68">
        <w:t xml:space="preserve"> awarded the Nobel Prize in Chemistry “for </w:t>
      </w:r>
      <w:r>
        <w:t>[his]</w:t>
      </w:r>
      <w:r w:rsidR="00F30F68">
        <w:t xml:space="preserve"> pioneering work </w:t>
      </w:r>
      <w:r>
        <w:t>…</w:t>
      </w:r>
      <w:r w:rsidR="00F30F68">
        <w:t xml:space="preserve"> on the chemistry of the organometallic, so called sandwich complexes.”</w:t>
      </w:r>
      <w:r w:rsidR="00635F85">
        <w:rPr>
          <w:rStyle w:val="EndnoteReference"/>
        </w:rPr>
        <w:endnoteReference w:id="7"/>
      </w:r>
      <w:r w:rsidR="00F30F68">
        <w:t xml:space="preserve"> </w:t>
      </w:r>
      <w:r w:rsidR="00C37F83">
        <w:t>His</w:t>
      </w:r>
      <w:r w:rsidR="00F30F68">
        <w:t xml:space="preserve"> work greatly influenced and expanded the emerging field of organometallic chemistry. While the first organometallic compound was prepared in 1849, it was only in the 1950’s that significant advancements were made to understanding how metals can bond to carbon atoms. Today, the field of organometallic chemistry, or the chemistry of compounds that form metal-carbon bonds, is central to many applications. This includes: energy, dye-sensitized solar cells, catalysis, </w:t>
      </w:r>
      <w:r w:rsidR="00724E25">
        <w:t>polymerization, drug discovery and</w:t>
      </w:r>
      <w:r w:rsidR="00F30F68">
        <w:t xml:space="preserve"> synthesis, bioinorganic systems, and</w:t>
      </w:r>
      <w:r w:rsidR="001B7917">
        <w:t xml:space="preserve"> organic light-emitting diodes</w:t>
      </w:r>
      <w:r w:rsidR="00F30F68">
        <w:t xml:space="preserve"> </w:t>
      </w:r>
      <w:r w:rsidR="001B7917">
        <w:t>(</w:t>
      </w:r>
      <w:r w:rsidR="00F30F68">
        <w:t>OLEDs</w:t>
      </w:r>
      <w:r w:rsidR="001B7917">
        <w:t>)</w:t>
      </w:r>
      <w:r w:rsidR="00635F85">
        <w:t>.</w:t>
      </w:r>
      <w:r w:rsidR="00635F85">
        <w:rPr>
          <w:rStyle w:val="EndnoteReference"/>
        </w:rPr>
        <w:endnoteReference w:id="8"/>
      </w:r>
      <w:r w:rsidR="00F30F68">
        <w:t xml:space="preserve"> </w:t>
      </w:r>
    </w:p>
    <w:p w14:paraId="7C2E7A9B" w14:textId="37A26943" w:rsidR="00263400" w:rsidRDefault="00BA2ED8" w:rsidP="00144ADD">
      <w:pPr>
        <w:jc w:val="both"/>
      </w:pPr>
      <w:r>
        <w:t>F</w:t>
      </w:r>
      <w:r w:rsidR="00326119">
        <w:t>errocene</w:t>
      </w:r>
      <w:r w:rsidR="001B7917">
        <w:t xml:space="preserve"> itself also plays a</w:t>
      </w:r>
      <w:r w:rsidR="002D2A92">
        <w:t>n</w:t>
      </w:r>
      <w:r w:rsidR="001B7917">
        <w:t xml:space="preserve"> </w:t>
      </w:r>
      <w:r w:rsidR="002D2A92">
        <w:t>active</w:t>
      </w:r>
      <w:r w:rsidR="001B7917">
        <w:t xml:space="preserve"> role in </w:t>
      </w:r>
      <w:r w:rsidR="00BB70AD">
        <w:t xml:space="preserve">the field of </w:t>
      </w:r>
      <w:r w:rsidR="001B7917">
        <w:t>organometallic chemistry. Ferrocene</w:t>
      </w:r>
      <w:r w:rsidR="00326119">
        <w:t xml:space="preserve"> readily participates in electrophilic aromatic substitution; </w:t>
      </w:r>
      <w:r w:rsidR="001B7917">
        <w:t>in fact, it</w:t>
      </w:r>
      <w:r w:rsidR="00326119">
        <w:t xml:space="preserve"> is </w:t>
      </w:r>
      <w:r w:rsidR="00835CA6">
        <w:t xml:space="preserve">100,000 </w:t>
      </w:r>
      <w:r w:rsidR="001B7917">
        <w:t xml:space="preserve">times </w:t>
      </w:r>
      <w:r w:rsidR="00835CA6">
        <w:t xml:space="preserve">more reactive than benzene </w:t>
      </w:r>
      <w:r w:rsidR="00326119">
        <w:t xml:space="preserve">in these reactions. Ferrocene has found widespread application as a structural component of bidentate ligands in organometallic catalysis. </w:t>
      </w:r>
      <w:r w:rsidR="00D93316">
        <w:t>For example, 1</w:t>
      </w:r>
      <w:proofErr w:type="gramStart"/>
      <w:r w:rsidR="00D93316">
        <w:t>,1’</w:t>
      </w:r>
      <w:proofErr w:type="gramEnd"/>
      <w:r w:rsidR="00D93316">
        <w:t>-bis(</w:t>
      </w:r>
      <w:proofErr w:type="spellStart"/>
      <w:r w:rsidR="00D93316">
        <w:t>diphenylphosphino</w:t>
      </w:r>
      <w:proofErr w:type="spellEnd"/>
      <w:r w:rsidR="00D93316">
        <w:t>)ferrocene (</w:t>
      </w:r>
      <w:proofErr w:type="spellStart"/>
      <w:r w:rsidR="00D93316">
        <w:t>dppf</w:t>
      </w:r>
      <w:proofErr w:type="spellEnd"/>
      <w:r w:rsidR="00D93316">
        <w:t xml:space="preserve">) is a chelating ligand used in homogeneous catalysis. The ligand </w:t>
      </w:r>
      <w:proofErr w:type="spellStart"/>
      <w:r w:rsidR="00D93316">
        <w:t>dppf</w:t>
      </w:r>
      <w:proofErr w:type="spellEnd"/>
      <w:r w:rsidR="00D93316">
        <w:t xml:space="preserve"> chelates </w:t>
      </w:r>
      <w:r w:rsidR="000021FC">
        <w:t>1</w:t>
      </w:r>
      <w:r w:rsidR="000021FC" w:rsidRPr="000021FC">
        <w:rPr>
          <w:vertAlign w:val="superscript"/>
        </w:rPr>
        <w:t>st</w:t>
      </w:r>
      <w:r w:rsidR="000021FC">
        <w:t>, 2</w:t>
      </w:r>
      <w:r w:rsidR="000021FC" w:rsidRPr="000021FC">
        <w:rPr>
          <w:vertAlign w:val="superscript"/>
        </w:rPr>
        <w:t>nd</w:t>
      </w:r>
      <w:r w:rsidR="000021FC">
        <w:t>, and 3</w:t>
      </w:r>
      <w:r w:rsidR="000021FC" w:rsidRPr="000021FC">
        <w:rPr>
          <w:vertAlign w:val="superscript"/>
        </w:rPr>
        <w:t>rd</w:t>
      </w:r>
      <w:r w:rsidR="000021FC">
        <w:t xml:space="preserve"> row tr</w:t>
      </w:r>
      <w:r w:rsidR="003048F2">
        <w:t>ansition metals including Ni,</w:t>
      </w:r>
      <w:r w:rsidR="000021FC">
        <w:t xml:space="preserve"> </w:t>
      </w:r>
      <w:proofErr w:type="spellStart"/>
      <w:r w:rsidR="000021FC">
        <w:t>Pd</w:t>
      </w:r>
      <w:proofErr w:type="spellEnd"/>
      <w:r w:rsidR="003048F2">
        <w:t>, and Pt</w:t>
      </w:r>
      <w:r w:rsidR="000021FC">
        <w:t xml:space="preserve">. </w:t>
      </w:r>
      <w:r w:rsidR="00D93316" w:rsidRPr="00D93316">
        <w:rPr>
          <w:bCs/>
          <w:iCs/>
        </w:rPr>
        <w:t>[1</w:t>
      </w:r>
      <w:proofErr w:type="gramStart"/>
      <w:r w:rsidR="00D93316" w:rsidRPr="00D93316">
        <w:rPr>
          <w:bCs/>
          <w:iCs/>
        </w:rPr>
        <w:t>,1'</w:t>
      </w:r>
      <w:proofErr w:type="gramEnd"/>
      <w:r w:rsidR="00D93316" w:rsidRPr="00D93316">
        <w:rPr>
          <w:bCs/>
          <w:iCs/>
        </w:rPr>
        <w:t>-Bis(</w:t>
      </w:r>
      <w:proofErr w:type="spellStart"/>
      <w:r w:rsidR="00D93316" w:rsidRPr="00D93316">
        <w:rPr>
          <w:bCs/>
          <w:iCs/>
        </w:rPr>
        <w:t>diphenylphosphino</w:t>
      </w:r>
      <w:proofErr w:type="spellEnd"/>
      <w:r w:rsidR="00D93316" w:rsidRPr="00D93316">
        <w:rPr>
          <w:bCs/>
          <w:iCs/>
        </w:rPr>
        <w:t>)</w:t>
      </w:r>
      <w:r w:rsidR="00D93316">
        <w:rPr>
          <w:bCs/>
          <w:iCs/>
        </w:rPr>
        <w:t xml:space="preserve"> </w:t>
      </w:r>
      <w:r w:rsidR="00D93316" w:rsidRPr="00D93316">
        <w:rPr>
          <w:bCs/>
          <w:iCs/>
        </w:rPr>
        <w:t>ferrocene]palladium(II) dichloride</w:t>
      </w:r>
      <w:r w:rsidR="00D93316">
        <w:rPr>
          <w:bCs/>
          <w:iCs/>
        </w:rPr>
        <w:t xml:space="preserve"> is a</w:t>
      </w:r>
      <w:r w:rsidR="00A4203D">
        <w:rPr>
          <w:bCs/>
          <w:iCs/>
        </w:rPr>
        <w:t xml:space="preserve">n example of a </w:t>
      </w:r>
      <w:r w:rsidR="00A4203D">
        <w:rPr>
          <w:bCs/>
          <w:iCs/>
        </w:rPr>
        <w:lastRenderedPageBreak/>
        <w:t>palladium</w:t>
      </w:r>
      <w:r w:rsidR="00D93316">
        <w:t xml:space="preserve"> cross-coupling catalyst</w:t>
      </w:r>
      <w:r w:rsidR="003A5305">
        <w:t xml:space="preserve"> for C–C and C–heteroatom bond formation</w:t>
      </w:r>
      <w:r w:rsidR="00D93316">
        <w:t xml:space="preserve"> (</w:t>
      </w:r>
      <w:r w:rsidR="00D93316" w:rsidRPr="006C2370">
        <w:rPr>
          <w:b/>
          <w:rPrChange w:id="81" w:author="Andrew" w:date="2017-01-11T12:59:00Z">
            <w:rPr/>
          </w:rPrChange>
        </w:rPr>
        <w:t>Figure 5</w:t>
      </w:r>
      <w:r w:rsidR="00D93316">
        <w:t>).</w:t>
      </w:r>
      <w:r w:rsidR="00635F85">
        <w:rPr>
          <w:rStyle w:val="EndnoteReference"/>
        </w:rPr>
        <w:endnoteReference w:id="9"/>
      </w:r>
      <w:r w:rsidR="00726A7D">
        <w:t xml:space="preserve"> </w:t>
      </w:r>
      <w:r w:rsidR="00205904">
        <w:t xml:space="preserve">In the </w:t>
      </w:r>
      <w:del w:id="82" w:author="Andrew" w:date="2017-01-11T13:00:00Z">
        <w:r w:rsidR="00205904" w:rsidDel="0007602F">
          <w:delText xml:space="preserve">module </w:delText>
        </w:r>
      </w:del>
      <w:ins w:id="83" w:author="Andrew" w:date="2017-01-11T13:00:00Z">
        <w:r w:rsidR="0007602F">
          <w:t>video</w:t>
        </w:r>
        <w:r w:rsidR="0007602F">
          <w:t xml:space="preserve"> </w:t>
        </w:r>
      </w:ins>
      <w:r w:rsidR="00205904">
        <w:t>“</w:t>
      </w:r>
      <w:r w:rsidR="00205904" w:rsidRPr="00F259AC">
        <w:t>MO Theory of Transition Metal Complexes</w:t>
      </w:r>
      <w:r w:rsidR="00205904" w:rsidRPr="00205904">
        <w:t>,”</w:t>
      </w:r>
      <w:r w:rsidR="00205904">
        <w:t xml:space="preserve"> we will synthesize two metal complexes featuring </w:t>
      </w:r>
      <w:proofErr w:type="spellStart"/>
      <w:r w:rsidR="00205904">
        <w:t>dppf</w:t>
      </w:r>
      <w:proofErr w:type="spellEnd"/>
      <w:r w:rsidR="00205904">
        <w:t>.</w:t>
      </w:r>
      <w:bookmarkStart w:id="84" w:name="_GoBack"/>
      <w:bookmarkEnd w:id="84"/>
    </w:p>
    <w:p w14:paraId="48E5F5C6" w14:textId="46C484FB" w:rsidR="000B1046" w:rsidRDefault="000B1046">
      <w:r w:rsidRPr="000B1046">
        <w:rPr>
          <w:b/>
          <w:sz w:val="28"/>
          <w:szCs w:val="28"/>
        </w:rPr>
        <w:t>Materials List</w:t>
      </w:r>
      <w:r>
        <w:t xml:space="preserve"> </w:t>
      </w:r>
    </w:p>
    <w:tbl>
      <w:tblPr>
        <w:tblW w:w="4230" w:type="dxa"/>
        <w:jc w:val="center"/>
        <w:tblLayout w:type="fixed"/>
        <w:tblLook w:val="04A0" w:firstRow="1" w:lastRow="0" w:firstColumn="1" w:lastColumn="0" w:noHBand="0" w:noVBand="1"/>
      </w:tblPr>
      <w:tblGrid>
        <w:gridCol w:w="2430"/>
        <w:gridCol w:w="1800"/>
      </w:tblGrid>
      <w:tr w:rsidR="00263400" w:rsidRPr="00583BBA" w14:paraId="74D9A506" w14:textId="77777777" w:rsidTr="00263400">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263400" w:rsidRPr="00AB0BBF" w:rsidRDefault="00263400"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17F34447" w:rsidR="00263400" w:rsidRPr="00AB0BBF" w:rsidRDefault="00263400" w:rsidP="00681DE9">
            <w:pPr>
              <w:spacing w:after="0"/>
              <w:rPr>
                <w:rFonts w:ascii="Cambria" w:eastAsia="Times New Roman" w:hAnsi="Cambria" w:cs="Times New Roman"/>
                <w:b/>
                <w:bCs/>
                <w:color w:val="3A3A3A"/>
                <w:sz w:val="20"/>
                <w:szCs w:val="20"/>
              </w:rPr>
            </w:pPr>
            <w:r>
              <w:rPr>
                <w:rFonts w:ascii="Cambria" w:eastAsia="Times New Roman" w:hAnsi="Cambria" w:cs="Times New Roman"/>
                <w:b/>
                <w:bCs/>
                <w:color w:val="3A3A3A"/>
                <w:sz w:val="20"/>
                <w:szCs w:val="20"/>
              </w:rPr>
              <w:t>Comments</w:t>
            </w:r>
          </w:p>
        </w:tc>
      </w:tr>
      <w:tr w:rsidR="00263400" w:rsidRPr="00583BBA" w14:paraId="733DEBB6"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5C9CBCC8" w14:textId="3CD68BB3" w:rsidR="00263400" w:rsidRPr="00AB0BBF" w:rsidRDefault="00263400" w:rsidP="00681DE9">
            <w:pPr>
              <w:spacing w:after="0"/>
              <w:rPr>
                <w:rFonts w:ascii="Cambria" w:eastAsia="Times New Roman" w:hAnsi="Cambria" w:cs="Times New Roman"/>
                <w:b/>
                <w:bCs/>
                <w:color w:val="3A3A3A"/>
                <w:sz w:val="20"/>
                <w:szCs w:val="20"/>
              </w:rPr>
            </w:pPr>
            <w:r>
              <w:rPr>
                <w:rFonts w:ascii="Cambria" w:eastAsia="Times New Roman" w:hAnsi="Cambria" w:cs="Times New Roman"/>
                <w:b/>
                <w:bCs/>
                <w:color w:val="3A3A3A"/>
                <w:sz w:val="20"/>
                <w:szCs w:val="20"/>
              </w:rPr>
              <w:t>Materials</w:t>
            </w:r>
          </w:p>
        </w:tc>
        <w:tc>
          <w:tcPr>
            <w:tcW w:w="1800" w:type="dxa"/>
            <w:tcBorders>
              <w:top w:val="nil"/>
              <w:left w:val="nil"/>
              <w:bottom w:val="single" w:sz="4" w:space="0" w:color="auto"/>
              <w:right w:val="single" w:sz="4" w:space="0" w:color="auto"/>
            </w:tcBorders>
            <w:shd w:val="clear" w:color="auto" w:fill="auto"/>
            <w:noWrap/>
            <w:vAlign w:val="bottom"/>
            <w:hideMark/>
          </w:tcPr>
          <w:p w14:paraId="04032A30" w14:textId="77777777" w:rsidR="00263400" w:rsidRPr="00AB0BBF" w:rsidRDefault="00263400"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r>
      <w:tr w:rsidR="00E609E2" w:rsidRPr="00583BBA" w14:paraId="6CD132B3"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29888AF2" w14:textId="5DAB78EA" w:rsidR="00E609E2" w:rsidRPr="00AB0BBF" w:rsidRDefault="00F977F2"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Schlenk</w:t>
            </w:r>
            <w:proofErr w:type="spellEnd"/>
            <w:r>
              <w:rPr>
                <w:rFonts w:ascii="Cambria" w:eastAsia="Times New Roman" w:hAnsi="Cambria" w:cs="Times New Roman"/>
                <w:color w:val="3A3A3A"/>
                <w:sz w:val="20"/>
                <w:szCs w:val="20"/>
              </w:rPr>
              <w:t xml:space="preserve"> line (or nitrogen inlet and oil bubbler)</w:t>
            </w:r>
          </w:p>
        </w:tc>
        <w:tc>
          <w:tcPr>
            <w:tcW w:w="1800" w:type="dxa"/>
            <w:tcBorders>
              <w:top w:val="nil"/>
              <w:left w:val="nil"/>
              <w:bottom w:val="single" w:sz="4" w:space="0" w:color="auto"/>
              <w:right w:val="single" w:sz="4" w:space="0" w:color="auto"/>
            </w:tcBorders>
            <w:shd w:val="clear" w:color="auto" w:fill="auto"/>
            <w:noWrap/>
            <w:vAlign w:val="bottom"/>
            <w:hideMark/>
          </w:tcPr>
          <w:p w14:paraId="76473A0E" w14:textId="45CAF629" w:rsidR="00E609E2" w:rsidRPr="00AB0BBF" w:rsidRDefault="00E609E2" w:rsidP="00681DE9">
            <w:pPr>
              <w:spacing w:after="0"/>
              <w:rPr>
                <w:rFonts w:ascii="Cambria" w:eastAsia="Times New Roman" w:hAnsi="Cambria" w:cs="Times New Roman"/>
                <w:color w:val="3A3A3A"/>
                <w:sz w:val="20"/>
                <w:szCs w:val="20"/>
              </w:rPr>
            </w:pPr>
          </w:p>
        </w:tc>
      </w:tr>
      <w:tr w:rsidR="00E609E2" w:rsidRPr="00583BBA" w14:paraId="359F4CAE"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092E601" w14:textId="1E9988FD"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Fractional distillation apparatus</w:t>
            </w:r>
          </w:p>
        </w:tc>
        <w:tc>
          <w:tcPr>
            <w:tcW w:w="1800" w:type="dxa"/>
            <w:tcBorders>
              <w:top w:val="nil"/>
              <w:left w:val="nil"/>
              <w:bottom w:val="single" w:sz="4" w:space="0" w:color="auto"/>
              <w:right w:val="single" w:sz="4" w:space="0" w:color="auto"/>
            </w:tcBorders>
            <w:shd w:val="clear" w:color="auto" w:fill="auto"/>
            <w:noWrap/>
            <w:vAlign w:val="bottom"/>
            <w:hideMark/>
          </w:tcPr>
          <w:p w14:paraId="0E8E7A46" w14:textId="2888366D" w:rsidR="00E609E2" w:rsidRPr="00AB0BBF" w:rsidRDefault="00E609E2" w:rsidP="00F51D9F">
            <w:pPr>
              <w:spacing w:after="0"/>
              <w:rPr>
                <w:rFonts w:ascii="Cambria" w:eastAsia="Times New Roman" w:hAnsi="Cambria" w:cs="Times New Roman"/>
                <w:color w:val="3A3A3A"/>
                <w:sz w:val="20"/>
                <w:szCs w:val="20"/>
              </w:rPr>
            </w:pPr>
          </w:p>
        </w:tc>
      </w:tr>
      <w:tr w:rsidR="00E609E2" w:rsidRPr="00583BBA" w14:paraId="53106AD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69B1F87" w14:textId="24B38F60"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Oil bath</w:t>
            </w:r>
          </w:p>
        </w:tc>
        <w:tc>
          <w:tcPr>
            <w:tcW w:w="1800" w:type="dxa"/>
            <w:tcBorders>
              <w:top w:val="nil"/>
              <w:left w:val="nil"/>
              <w:bottom w:val="single" w:sz="4" w:space="0" w:color="auto"/>
              <w:right w:val="single" w:sz="4" w:space="0" w:color="auto"/>
            </w:tcBorders>
            <w:shd w:val="clear" w:color="auto" w:fill="auto"/>
            <w:noWrap/>
            <w:vAlign w:val="bottom"/>
          </w:tcPr>
          <w:p w14:paraId="2815454D" w14:textId="77777777" w:rsidR="00E609E2" w:rsidRPr="00AB0BBF" w:rsidRDefault="00E609E2" w:rsidP="00681DE9">
            <w:pPr>
              <w:spacing w:after="0"/>
              <w:rPr>
                <w:rFonts w:ascii="Cambria" w:eastAsia="Times New Roman" w:hAnsi="Cambria" w:cs="Times New Roman"/>
                <w:color w:val="3A3A3A"/>
                <w:sz w:val="20"/>
                <w:szCs w:val="20"/>
              </w:rPr>
            </w:pPr>
          </w:p>
        </w:tc>
      </w:tr>
      <w:tr w:rsidR="00E609E2" w:rsidRPr="00583BBA" w14:paraId="6EB452C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57C2162" w14:textId="219689AD"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Hot/stir plate</w:t>
            </w:r>
          </w:p>
        </w:tc>
        <w:tc>
          <w:tcPr>
            <w:tcW w:w="1800" w:type="dxa"/>
            <w:tcBorders>
              <w:top w:val="nil"/>
              <w:left w:val="nil"/>
              <w:bottom w:val="single" w:sz="4" w:space="0" w:color="auto"/>
              <w:right w:val="single" w:sz="4" w:space="0" w:color="auto"/>
            </w:tcBorders>
            <w:shd w:val="clear" w:color="auto" w:fill="auto"/>
            <w:noWrap/>
            <w:vAlign w:val="bottom"/>
          </w:tcPr>
          <w:p w14:paraId="161996A1" w14:textId="77777777" w:rsidR="00E609E2" w:rsidRPr="00AB0BBF" w:rsidRDefault="00E609E2" w:rsidP="00681DE9">
            <w:pPr>
              <w:spacing w:after="0"/>
              <w:rPr>
                <w:rFonts w:ascii="Cambria" w:eastAsia="Times New Roman" w:hAnsi="Cambria" w:cs="Times New Roman"/>
                <w:color w:val="3A3A3A"/>
                <w:sz w:val="20"/>
                <w:szCs w:val="20"/>
              </w:rPr>
            </w:pPr>
          </w:p>
        </w:tc>
      </w:tr>
      <w:tr w:rsidR="00381E52" w:rsidRPr="00583BBA" w14:paraId="498F7DCD"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1961D88" w14:textId="20D9FB77"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Rubber septa</w:t>
            </w:r>
          </w:p>
        </w:tc>
        <w:tc>
          <w:tcPr>
            <w:tcW w:w="1800" w:type="dxa"/>
            <w:tcBorders>
              <w:top w:val="nil"/>
              <w:left w:val="nil"/>
              <w:bottom w:val="single" w:sz="4" w:space="0" w:color="auto"/>
              <w:right w:val="single" w:sz="4" w:space="0" w:color="auto"/>
            </w:tcBorders>
            <w:shd w:val="clear" w:color="auto" w:fill="auto"/>
            <w:noWrap/>
            <w:vAlign w:val="bottom"/>
          </w:tcPr>
          <w:p w14:paraId="66F7C00C"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0CEAA3A0"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04E4492" w14:textId="06FD0432" w:rsidR="00381E52" w:rsidRDefault="004B0CAB"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Cannula</w:t>
            </w:r>
          </w:p>
        </w:tc>
        <w:tc>
          <w:tcPr>
            <w:tcW w:w="1800" w:type="dxa"/>
            <w:tcBorders>
              <w:top w:val="nil"/>
              <w:left w:val="nil"/>
              <w:bottom w:val="single" w:sz="4" w:space="0" w:color="auto"/>
              <w:right w:val="single" w:sz="4" w:space="0" w:color="auto"/>
            </w:tcBorders>
            <w:shd w:val="clear" w:color="auto" w:fill="auto"/>
            <w:noWrap/>
            <w:vAlign w:val="bottom"/>
          </w:tcPr>
          <w:p w14:paraId="45A959E6"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58C5008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BA880F8" w14:textId="0FCFFE68"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Vent needle</w:t>
            </w:r>
          </w:p>
        </w:tc>
        <w:tc>
          <w:tcPr>
            <w:tcW w:w="1800" w:type="dxa"/>
            <w:tcBorders>
              <w:top w:val="nil"/>
              <w:left w:val="nil"/>
              <w:bottom w:val="single" w:sz="4" w:space="0" w:color="auto"/>
              <w:right w:val="single" w:sz="4" w:space="0" w:color="auto"/>
            </w:tcBorders>
            <w:shd w:val="clear" w:color="auto" w:fill="auto"/>
            <w:noWrap/>
            <w:vAlign w:val="bottom"/>
          </w:tcPr>
          <w:p w14:paraId="3A689265"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0637A4B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509F866" w14:textId="2819EEC1"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3</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 xml:space="preserve">mL </w:t>
            </w:r>
            <w:r w:rsidR="00C13C7C">
              <w:rPr>
                <w:rFonts w:ascii="Cambria" w:eastAsia="Times New Roman" w:hAnsi="Cambria" w:cs="Times New Roman"/>
                <w:color w:val="3A3A3A"/>
                <w:sz w:val="20"/>
                <w:szCs w:val="20"/>
              </w:rPr>
              <w:t>G</w:t>
            </w:r>
            <w:r>
              <w:rPr>
                <w:rFonts w:ascii="Cambria" w:eastAsia="Times New Roman" w:hAnsi="Cambria" w:cs="Times New Roman"/>
                <w:color w:val="3A3A3A"/>
                <w:sz w:val="20"/>
                <w:szCs w:val="20"/>
              </w:rPr>
              <w:t>as-tight syringe</w:t>
            </w:r>
          </w:p>
        </w:tc>
        <w:tc>
          <w:tcPr>
            <w:tcW w:w="1800" w:type="dxa"/>
            <w:tcBorders>
              <w:top w:val="nil"/>
              <w:left w:val="nil"/>
              <w:bottom w:val="single" w:sz="4" w:space="0" w:color="auto"/>
              <w:right w:val="single" w:sz="4" w:space="0" w:color="auto"/>
            </w:tcBorders>
            <w:shd w:val="clear" w:color="auto" w:fill="auto"/>
            <w:noWrap/>
            <w:vAlign w:val="bottom"/>
          </w:tcPr>
          <w:p w14:paraId="3A8B1F2C"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29BBF0FA"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983A88B" w14:textId="5A444FA5"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 xml:space="preserve">mL </w:t>
            </w:r>
            <w:r w:rsidR="00C13C7C">
              <w:rPr>
                <w:rFonts w:ascii="Cambria" w:eastAsia="Times New Roman" w:hAnsi="Cambria" w:cs="Times New Roman"/>
                <w:color w:val="3A3A3A"/>
                <w:sz w:val="20"/>
                <w:szCs w:val="20"/>
              </w:rPr>
              <w:t>G</w:t>
            </w:r>
            <w:r>
              <w:rPr>
                <w:rFonts w:ascii="Cambria" w:eastAsia="Times New Roman" w:hAnsi="Cambria" w:cs="Times New Roman"/>
                <w:color w:val="3A3A3A"/>
                <w:sz w:val="20"/>
                <w:szCs w:val="20"/>
              </w:rPr>
              <w:t>as-tight syringe</w:t>
            </w:r>
          </w:p>
        </w:tc>
        <w:tc>
          <w:tcPr>
            <w:tcW w:w="1800" w:type="dxa"/>
            <w:tcBorders>
              <w:top w:val="nil"/>
              <w:left w:val="nil"/>
              <w:bottom w:val="single" w:sz="4" w:space="0" w:color="auto"/>
              <w:right w:val="single" w:sz="4" w:space="0" w:color="auto"/>
            </w:tcBorders>
            <w:shd w:val="clear" w:color="auto" w:fill="auto"/>
            <w:noWrap/>
            <w:vAlign w:val="bottom"/>
          </w:tcPr>
          <w:p w14:paraId="0AE5B776" w14:textId="77777777" w:rsidR="00381E52" w:rsidRPr="00AB0BBF" w:rsidRDefault="00381E52" w:rsidP="00681DE9">
            <w:pPr>
              <w:spacing w:after="0"/>
              <w:rPr>
                <w:rFonts w:ascii="Cambria" w:eastAsia="Times New Roman" w:hAnsi="Cambria" w:cs="Times New Roman"/>
                <w:color w:val="3A3A3A"/>
                <w:sz w:val="20"/>
                <w:szCs w:val="20"/>
              </w:rPr>
            </w:pPr>
          </w:p>
        </w:tc>
      </w:tr>
      <w:tr w:rsidR="00E609E2" w:rsidRPr="00583BBA" w14:paraId="4DAF067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3619BBF" w14:textId="4EFF05A2"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25</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mL R</w:t>
            </w:r>
            <w:r w:rsidR="00C13C7C">
              <w:rPr>
                <w:rFonts w:ascii="Cambria" w:eastAsia="Times New Roman" w:hAnsi="Cambria" w:cs="Times New Roman"/>
                <w:color w:val="3A3A3A"/>
                <w:sz w:val="20"/>
                <w:szCs w:val="20"/>
              </w:rPr>
              <w:t>ound-bottom flask</w:t>
            </w:r>
          </w:p>
        </w:tc>
        <w:tc>
          <w:tcPr>
            <w:tcW w:w="1800" w:type="dxa"/>
            <w:tcBorders>
              <w:top w:val="nil"/>
              <w:left w:val="nil"/>
              <w:bottom w:val="single" w:sz="4" w:space="0" w:color="auto"/>
              <w:right w:val="single" w:sz="4" w:space="0" w:color="auto"/>
            </w:tcBorders>
            <w:shd w:val="clear" w:color="auto" w:fill="auto"/>
            <w:noWrap/>
            <w:vAlign w:val="bottom"/>
          </w:tcPr>
          <w:p w14:paraId="62A0CB95" w14:textId="77777777" w:rsidR="00E609E2" w:rsidRPr="00AB0BBF" w:rsidRDefault="00E609E2" w:rsidP="00681DE9">
            <w:pPr>
              <w:spacing w:after="0"/>
              <w:rPr>
                <w:rFonts w:ascii="Cambria" w:eastAsia="Times New Roman" w:hAnsi="Cambria" w:cs="Times New Roman"/>
                <w:color w:val="3A3A3A"/>
                <w:sz w:val="20"/>
                <w:szCs w:val="20"/>
              </w:rPr>
            </w:pPr>
          </w:p>
        </w:tc>
      </w:tr>
      <w:tr w:rsidR="00381E52" w:rsidRPr="00583BBA" w14:paraId="1EA11AEF"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3D6BA0D" w14:textId="2887ED0C"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100</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 xml:space="preserve">mL </w:t>
            </w:r>
            <w:proofErr w:type="spellStart"/>
            <w:r>
              <w:rPr>
                <w:rFonts w:ascii="Cambria" w:eastAsia="Times New Roman" w:hAnsi="Cambria" w:cs="Times New Roman"/>
                <w:color w:val="3A3A3A"/>
                <w:sz w:val="20"/>
                <w:szCs w:val="20"/>
              </w:rPr>
              <w:t>Schlenk</w:t>
            </w:r>
            <w:proofErr w:type="spellEnd"/>
            <w:r>
              <w:rPr>
                <w:rFonts w:ascii="Cambria" w:eastAsia="Times New Roman" w:hAnsi="Cambria" w:cs="Times New Roman"/>
                <w:color w:val="3A3A3A"/>
                <w:sz w:val="20"/>
                <w:szCs w:val="20"/>
              </w:rPr>
              <w:t xml:space="preserve"> flask</w:t>
            </w:r>
          </w:p>
        </w:tc>
        <w:tc>
          <w:tcPr>
            <w:tcW w:w="1800" w:type="dxa"/>
            <w:tcBorders>
              <w:top w:val="nil"/>
              <w:left w:val="nil"/>
              <w:bottom w:val="single" w:sz="4" w:space="0" w:color="auto"/>
              <w:right w:val="single" w:sz="4" w:space="0" w:color="auto"/>
            </w:tcBorders>
            <w:shd w:val="clear" w:color="auto" w:fill="auto"/>
            <w:noWrap/>
            <w:vAlign w:val="bottom"/>
          </w:tcPr>
          <w:p w14:paraId="4FAC435D"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5DC00204"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DE0AD16" w14:textId="019DACFF"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50</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 xml:space="preserve">mL </w:t>
            </w:r>
            <w:proofErr w:type="spellStart"/>
            <w:r>
              <w:rPr>
                <w:rFonts w:ascii="Cambria" w:eastAsia="Times New Roman" w:hAnsi="Cambria" w:cs="Times New Roman"/>
                <w:color w:val="3A3A3A"/>
                <w:sz w:val="20"/>
                <w:szCs w:val="20"/>
              </w:rPr>
              <w:t>Schlenk</w:t>
            </w:r>
            <w:proofErr w:type="spellEnd"/>
            <w:r>
              <w:rPr>
                <w:rFonts w:ascii="Cambria" w:eastAsia="Times New Roman" w:hAnsi="Cambria" w:cs="Times New Roman"/>
                <w:color w:val="3A3A3A"/>
                <w:sz w:val="20"/>
                <w:szCs w:val="20"/>
              </w:rPr>
              <w:t xml:space="preserve"> flask</w:t>
            </w:r>
          </w:p>
        </w:tc>
        <w:tc>
          <w:tcPr>
            <w:tcW w:w="1800" w:type="dxa"/>
            <w:tcBorders>
              <w:top w:val="nil"/>
              <w:left w:val="nil"/>
              <w:bottom w:val="single" w:sz="4" w:space="0" w:color="auto"/>
              <w:right w:val="single" w:sz="4" w:space="0" w:color="auto"/>
            </w:tcBorders>
            <w:shd w:val="clear" w:color="auto" w:fill="auto"/>
            <w:noWrap/>
            <w:vAlign w:val="bottom"/>
          </w:tcPr>
          <w:p w14:paraId="6F5CFF6E"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26D509A5"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2507200" w14:textId="190258A1"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250</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mL beaker</w:t>
            </w:r>
          </w:p>
        </w:tc>
        <w:tc>
          <w:tcPr>
            <w:tcW w:w="1800" w:type="dxa"/>
            <w:tcBorders>
              <w:top w:val="nil"/>
              <w:left w:val="nil"/>
              <w:bottom w:val="single" w:sz="4" w:space="0" w:color="auto"/>
              <w:right w:val="single" w:sz="4" w:space="0" w:color="auto"/>
            </w:tcBorders>
            <w:shd w:val="clear" w:color="auto" w:fill="auto"/>
            <w:noWrap/>
            <w:vAlign w:val="bottom"/>
          </w:tcPr>
          <w:p w14:paraId="33322C2A"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1FFEBD14"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52903DA" w14:textId="0AA86F14"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Stir bars (2)</w:t>
            </w:r>
          </w:p>
        </w:tc>
        <w:tc>
          <w:tcPr>
            <w:tcW w:w="1800" w:type="dxa"/>
            <w:tcBorders>
              <w:top w:val="nil"/>
              <w:left w:val="nil"/>
              <w:bottom w:val="single" w:sz="4" w:space="0" w:color="auto"/>
              <w:right w:val="single" w:sz="4" w:space="0" w:color="auto"/>
            </w:tcBorders>
            <w:shd w:val="clear" w:color="auto" w:fill="auto"/>
            <w:noWrap/>
            <w:vAlign w:val="bottom"/>
          </w:tcPr>
          <w:p w14:paraId="2185AB06" w14:textId="77777777" w:rsidR="00381E52" w:rsidRPr="00AB0BBF" w:rsidRDefault="00381E52" w:rsidP="00681DE9">
            <w:pPr>
              <w:spacing w:after="0"/>
              <w:rPr>
                <w:rFonts w:ascii="Cambria" w:eastAsia="Times New Roman" w:hAnsi="Cambria" w:cs="Times New Roman"/>
                <w:color w:val="3A3A3A"/>
                <w:sz w:val="20"/>
                <w:szCs w:val="20"/>
              </w:rPr>
            </w:pPr>
          </w:p>
        </w:tc>
      </w:tr>
      <w:tr w:rsidR="00E609E2" w:rsidRPr="00583BBA" w14:paraId="3D1595E3"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E12250A" w14:textId="2AA1DF00"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Graduated cylinders</w:t>
            </w:r>
          </w:p>
        </w:tc>
        <w:tc>
          <w:tcPr>
            <w:tcW w:w="1800" w:type="dxa"/>
            <w:tcBorders>
              <w:top w:val="nil"/>
              <w:left w:val="nil"/>
              <w:bottom w:val="single" w:sz="4" w:space="0" w:color="auto"/>
              <w:right w:val="single" w:sz="4" w:space="0" w:color="auto"/>
            </w:tcBorders>
            <w:shd w:val="clear" w:color="auto" w:fill="auto"/>
            <w:noWrap/>
            <w:vAlign w:val="bottom"/>
          </w:tcPr>
          <w:p w14:paraId="0923CA53" w14:textId="77777777" w:rsidR="00E609E2" w:rsidRPr="00AB0BBF" w:rsidRDefault="00E609E2" w:rsidP="00681DE9">
            <w:pPr>
              <w:spacing w:after="0"/>
              <w:rPr>
                <w:rFonts w:ascii="Cambria" w:eastAsia="Times New Roman" w:hAnsi="Cambria" w:cs="Times New Roman"/>
                <w:color w:val="3A3A3A"/>
                <w:sz w:val="20"/>
                <w:szCs w:val="20"/>
              </w:rPr>
            </w:pPr>
          </w:p>
        </w:tc>
      </w:tr>
      <w:tr w:rsidR="00E609E2" w:rsidRPr="00583BBA" w14:paraId="493B4CE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B4D8B00" w14:textId="1EF4D353"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Balance</w:t>
            </w:r>
          </w:p>
        </w:tc>
        <w:tc>
          <w:tcPr>
            <w:tcW w:w="1800" w:type="dxa"/>
            <w:tcBorders>
              <w:top w:val="nil"/>
              <w:left w:val="nil"/>
              <w:bottom w:val="single" w:sz="4" w:space="0" w:color="auto"/>
              <w:right w:val="single" w:sz="4" w:space="0" w:color="auto"/>
            </w:tcBorders>
            <w:shd w:val="clear" w:color="auto" w:fill="auto"/>
            <w:noWrap/>
            <w:vAlign w:val="bottom"/>
            <w:hideMark/>
          </w:tcPr>
          <w:p w14:paraId="28DA4609" w14:textId="72CDBE91" w:rsidR="00E609E2" w:rsidRPr="00AB0BBF" w:rsidRDefault="00E609E2" w:rsidP="00681DE9">
            <w:pPr>
              <w:spacing w:after="0"/>
              <w:rPr>
                <w:rFonts w:ascii="Cambria" w:eastAsia="Times New Roman" w:hAnsi="Cambria" w:cs="Times New Roman"/>
                <w:color w:val="3A3A3A"/>
                <w:sz w:val="20"/>
                <w:szCs w:val="20"/>
              </w:rPr>
            </w:pPr>
          </w:p>
        </w:tc>
      </w:tr>
      <w:tr w:rsidR="00381E52" w:rsidRPr="00583BBA" w14:paraId="4325A35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19E109E" w14:textId="0A0ECF7E" w:rsidR="00381E52" w:rsidRDefault="00381E52"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B</w:t>
            </w:r>
            <w:r w:rsidR="00C13C7C">
              <w:rPr>
                <w:rFonts w:ascii="Cambria" w:eastAsia="Times New Roman" w:hAnsi="Cambria" w:cs="Times New Roman"/>
                <w:color w:val="3A3A3A"/>
                <w:sz w:val="20"/>
                <w:szCs w:val="20"/>
              </w:rPr>
              <w:t>ü</w:t>
            </w:r>
            <w:r>
              <w:rPr>
                <w:rFonts w:ascii="Cambria" w:eastAsia="Times New Roman" w:hAnsi="Cambria" w:cs="Times New Roman"/>
                <w:color w:val="3A3A3A"/>
                <w:sz w:val="20"/>
                <w:szCs w:val="20"/>
              </w:rPr>
              <w:t>chner</w:t>
            </w:r>
            <w:proofErr w:type="spellEnd"/>
            <w:r>
              <w:rPr>
                <w:rFonts w:ascii="Cambria" w:eastAsia="Times New Roman" w:hAnsi="Cambria" w:cs="Times New Roman"/>
                <w:color w:val="3A3A3A"/>
                <w:sz w:val="20"/>
                <w:szCs w:val="20"/>
              </w:rPr>
              <w:t xml:space="preserve"> funnel</w:t>
            </w:r>
          </w:p>
        </w:tc>
        <w:tc>
          <w:tcPr>
            <w:tcW w:w="1800" w:type="dxa"/>
            <w:tcBorders>
              <w:top w:val="nil"/>
              <w:left w:val="nil"/>
              <w:bottom w:val="single" w:sz="4" w:space="0" w:color="auto"/>
              <w:right w:val="single" w:sz="4" w:space="0" w:color="auto"/>
            </w:tcBorders>
            <w:shd w:val="clear" w:color="auto" w:fill="auto"/>
            <w:noWrap/>
            <w:vAlign w:val="bottom"/>
          </w:tcPr>
          <w:p w14:paraId="27F0276F"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454165C6"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726433B" w14:textId="43F10018"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Filter paper</w:t>
            </w:r>
          </w:p>
        </w:tc>
        <w:tc>
          <w:tcPr>
            <w:tcW w:w="1800" w:type="dxa"/>
            <w:tcBorders>
              <w:top w:val="nil"/>
              <w:left w:val="nil"/>
              <w:bottom w:val="single" w:sz="4" w:space="0" w:color="auto"/>
              <w:right w:val="single" w:sz="4" w:space="0" w:color="auto"/>
            </w:tcBorders>
            <w:shd w:val="clear" w:color="auto" w:fill="auto"/>
            <w:noWrap/>
            <w:vAlign w:val="bottom"/>
          </w:tcPr>
          <w:p w14:paraId="21EE1251"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40921F8F"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CEDF571" w14:textId="68F7B9D1"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250</w:t>
            </w:r>
            <w:r w:rsidR="00C13C7C">
              <w:rPr>
                <w:rFonts w:ascii="Cambria" w:eastAsia="Times New Roman" w:hAnsi="Cambria" w:cs="Times New Roman"/>
                <w:color w:val="3A3A3A"/>
                <w:sz w:val="20"/>
                <w:szCs w:val="20"/>
              </w:rPr>
              <w:t>-</w:t>
            </w:r>
            <w:r>
              <w:rPr>
                <w:rFonts w:ascii="Cambria" w:eastAsia="Times New Roman" w:hAnsi="Cambria" w:cs="Times New Roman"/>
                <w:color w:val="3A3A3A"/>
                <w:sz w:val="20"/>
                <w:szCs w:val="20"/>
              </w:rPr>
              <w:t xml:space="preserve">mL </w:t>
            </w:r>
            <w:r w:rsidR="00C13C7C">
              <w:rPr>
                <w:rFonts w:ascii="Cambria" w:eastAsia="Times New Roman" w:hAnsi="Cambria" w:cs="Times New Roman"/>
                <w:color w:val="3A3A3A"/>
                <w:sz w:val="20"/>
                <w:szCs w:val="20"/>
              </w:rPr>
              <w:t>F</w:t>
            </w:r>
            <w:r>
              <w:rPr>
                <w:rFonts w:ascii="Cambria" w:eastAsia="Times New Roman" w:hAnsi="Cambria" w:cs="Times New Roman"/>
                <w:color w:val="3A3A3A"/>
                <w:sz w:val="20"/>
                <w:szCs w:val="20"/>
              </w:rPr>
              <w:t>ilter flask</w:t>
            </w:r>
          </w:p>
        </w:tc>
        <w:tc>
          <w:tcPr>
            <w:tcW w:w="1800" w:type="dxa"/>
            <w:tcBorders>
              <w:top w:val="nil"/>
              <w:left w:val="nil"/>
              <w:bottom w:val="single" w:sz="4" w:space="0" w:color="auto"/>
              <w:right w:val="single" w:sz="4" w:space="0" w:color="auto"/>
            </w:tcBorders>
            <w:shd w:val="clear" w:color="auto" w:fill="auto"/>
            <w:noWrap/>
            <w:vAlign w:val="bottom"/>
          </w:tcPr>
          <w:p w14:paraId="5FEDCB03"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2AC6444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75AA3AF4" w14:textId="2C4704D8"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Petri dish</w:t>
            </w:r>
          </w:p>
        </w:tc>
        <w:tc>
          <w:tcPr>
            <w:tcW w:w="1800" w:type="dxa"/>
            <w:tcBorders>
              <w:top w:val="nil"/>
              <w:left w:val="nil"/>
              <w:bottom w:val="single" w:sz="4" w:space="0" w:color="auto"/>
              <w:right w:val="single" w:sz="4" w:space="0" w:color="auto"/>
            </w:tcBorders>
            <w:shd w:val="clear" w:color="auto" w:fill="auto"/>
            <w:noWrap/>
            <w:vAlign w:val="bottom"/>
          </w:tcPr>
          <w:p w14:paraId="1EA493C9"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57425AC0"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5F0161C" w14:textId="27A0582F"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Scintillation vial</w:t>
            </w:r>
          </w:p>
        </w:tc>
        <w:tc>
          <w:tcPr>
            <w:tcW w:w="1800" w:type="dxa"/>
            <w:tcBorders>
              <w:top w:val="nil"/>
              <w:left w:val="nil"/>
              <w:bottom w:val="single" w:sz="4" w:space="0" w:color="auto"/>
              <w:right w:val="single" w:sz="4" w:space="0" w:color="auto"/>
            </w:tcBorders>
            <w:shd w:val="clear" w:color="auto" w:fill="auto"/>
            <w:noWrap/>
            <w:vAlign w:val="bottom"/>
          </w:tcPr>
          <w:p w14:paraId="368CEBE4"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78F7CE4E"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85ED638" w14:textId="3A9E67F3"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Drying tube with CaCl</w:t>
            </w:r>
            <w:r w:rsidRPr="00381E52">
              <w:rPr>
                <w:rFonts w:ascii="Cambria" w:eastAsia="Times New Roman" w:hAnsi="Cambria" w:cs="Times New Roman"/>
                <w:color w:val="3A3A3A"/>
                <w:sz w:val="20"/>
                <w:szCs w:val="20"/>
                <w:vertAlign w:val="subscript"/>
              </w:rPr>
              <w:t>2</w:t>
            </w:r>
          </w:p>
        </w:tc>
        <w:tc>
          <w:tcPr>
            <w:tcW w:w="1800" w:type="dxa"/>
            <w:tcBorders>
              <w:top w:val="nil"/>
              <w:left w:val="nil"/>
              <w:bottom w:val="single" w:sz="4" w:space="0" w:color="auto"/>
              <w:right w:val="single" w:sz="4" w:space="0" w:color="auto"/>
            </w:tcBorders>
            <w:shd w:val="clear" w:color="auto" w:fill="auto"/>
            <w:noWrap/>
            <w:vAlign w:val="bottom"/>
          </w:tcPr>
          <w:p w14:paraId="594CF8F6"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62C5F27D"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3C53299" w14:textId="5EF487A4"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Thermometer (for oil bath)</w:t>
            </w:r>
          </w:p>
        </w:tc>
        <w:tc>
          <w:tcPr>
            <w:tcW w:w="1800" w:type="dxa"/>
            <w:tcBorders>
              <w:top w:val="nil"/>
              <w:left w:val="nil"/>
              <w:bottom w:val="single" w:sz="4" w:space="0" w:color="auto"/>
              <w:right w:val="single" w:sz="4" w:space="0" w:color="auto"/>
            </w:tcBorders>
            <w:shd w:val="clear" w:color="auto" w:fill="auto"/>
            <w:noWrap/>
            <w:vAlign w:val="bottom"/>
          </w:tcPr>
          <w:p w14:paraId="7F33014D"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0EE69E9D"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34221B4" w14:textId="405FA5E8"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Column</w:t>
            </w:r>
          </w:p>
        </w:tc>
        <w:tc>
          <w:tcPr>
            <w:tcW w:w="1800" w:type="dxa"/>
            <w:tcBorders>
              <w:top w:val="nil"/>
              <w:left w:val="nil"/>
              <w:bottom w:val="single" w:sz="4" w:space="0" w:color="auto"/>
              <w:right w:val="single" w:sz="4" w:space="0" w:color="auto"/>
            </w:tcBorders>
            <w:shd w:val="clear" w:color="auto" w:fill="auto"/>
            <w:noWrap/>
            <w:vAlign w:val="bottom"/>
          </w:tcPr>
          <w:p w14:paraId="0B13BA81"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6890938B"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AE144C2" w14:textId="0D79302A"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TLC plates</w:t>
            </w:r>
          </w:p>
        </w:tc>
        <w:tc>
          <w:tcPr>
            <w:tcW w:w="1800" w:type="dxa"/>
            <w:tcBorders>
              <w:top w:val="nil"/>
              <w:left w:val="nil"/>
              <w:bottom w:val="single" w:sz="4" w:space="0" w:color="auto"/>
              <w:right w:val="single" w:sz="4" w:space="0" w:color="auto"/>
            </w:tcBorders>
            <w:shd w:val="clear" w:color="auto" w:fill="auto"/>
            <w:noWrap/>
            <w:vAlign w:val="bottom"/>
          </w:tcPr>
          <w:p w14:paraId="1F17A138"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45DBD82B"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CCFFEF1" w14:textId="1E8E0C16"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TLC developing chamber</w:t>
            </w:r>
          </w:p>
        </w:tc>
        <w:tc>
          <w:tcPr>
            <w:tcW w:w="1800" w:type="dxa"/>
            <w:tcBorders>
              <w:top w:val="nil"/>
              <w:left w:val="nil"/>
              <w:bottom w:val="single" w:sz="4" w:space="0" w:color="auto"/>
              <w:right w:val="single" w:sz="4" w:space="0" w:color="auto"/>
            </w:tcBorders>
            <w:shd w:val="clear" w:color="auto" w:fill="auto"/>
            <w:noWrap/>
            <w:vAlign w:val="bottom"/>
          </w:tcPr>
          <w:p w14:paraId="027461E2"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721E4F2C"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031F669" w14:textId="3D1088B1"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NMR tubes and caps</w:t>
            </w:r>
          </w:p>
        </w:tc>
        <w:tc>
          <w:tcPr>
            <w:tcW w:w="1800" w:type="dxa"/>
            <w:tcBorders>
              <w:top w:val="nil"/>
              <w:left w:val="nil"/>
              <w:bottom w:val="single" w:sz="4" w:space="0" w:color="auto"/>
              <w:right w:val="single" w:sz="4" w:space="0" w:color="auto"/>
            </w:tcBorders>
            <w:shd w:val="clear" w:color="auto" w:fill="auto"/>
            <w:noWrap/>
            <w:vAlign w:val="bottom"/>
          </w:tcPr>
          <w:p w14:paraId="07C6D677"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3BC62F47"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FE34BEA" w14:textId="32B6F4C6"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Pasteur </w:t>
            </w:r>
            <w:r w:rsidR="004B0CAB">
              <w:rPr>
                <w:rFonts w:ascii="Cambria" w:eastAsia="Times New Roman" w:hAnsi="Cambria" w:cs="Times New Roman"/>
                <w:color w:val="3A3A3A"/>
                <w:sz w:val="20"/>
                <w:szCs w:val="20"/>
              </w:rPr>
              <w:t>pipettes</w:t>
            </w:r>
            <w:r>
              <w:rPr>
                <w:rFonts w:ascii="Cambria" w:eastAsia="Times New Roman" w:hAnsi="Cambria" w:cs="Times New Roman"/>
                <w:color w:val="3A3A3A"/>
                <w:sz w:val="20"/>
                <w:szCs w:val="20"/>
              </w:rPr>
              <w:t xml:space="preserve"> and bulbs</w:t>
            </w:r>
          </w:p>
        </w:tc>
        <w:tc>
          <w:tcPr>
            <w:tcW w:w="1800" w:type="dxa"/>
            <w:tcBorders>
              <w:top w:val="nil"/>
              <w:left w:val="nil"/>
              <w:bottom w:val="single" w:sz="4" w:space="0" w:color="auto"/>
              <w:right w:val="single" w:sz="4" w:space="0" w:color="auto"/>
            </w:tcBorders>
            <w:shd w:val="clear" w:color="auto" w:fill="auto"/>
            <w:noWrap/>
            <w:vAlign w:val="bottom"/>
          </w:tcPr>
          <w:p w14:paraId="7DE4560D"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3A140BA0"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7BB263FD" w14:textId="0927C643"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NMR spectrometer</w:t>
            </w:r>
          </w:p>
        </w:tc>
        <w:tc>
          <w:tcPr>
            <w:tcW w:w="1800" w:type="dxa"/>
            <w:tcBorders>
              <w:top w:val="nil"/>
              <w:left w:val="nil"/>
              <w:bottom w:val="single" w:sz="4" w:space="0" w:color="auto"/>
              <w:right w:val="single" w:sz="4" w:space="0" w:color="auto"/>
            </w:tcBorders>
            <w:shd w:val="clear" w:color="auto" w:fill="auto"/>
            <w:noWrap/>
            <w:vAlign w:val="bottom"/>
          </w:tcPr>
          <w:p w14:paraId="05B2DEA5" w14:textId="77777777" w:rsidR="00381E52" w:rsidRPr="00AB0BBF" w:rsidRDefault="00381E52" w:rsidP="00681DE9">
            <w:pPr>
              <w:spacing w:after="0"/>
              <w:rPr>
                <w:rFonts w:ascii="Cambria" w:eastAsia="Times New Roman" w:hAnsi="Cambria" w:cs="Times New Roman"/>
                <w:color w:val="3A3A3A"/>
                <w:sz w:val="20"/>
                <w:szCs w:val="20"/>
              </w:rPr>
            </w:pPr>
          </w:p>
        </w:tc>
      </w:tr>
      <w:tr w:rsidR="00E609E2" w:rsidRPr="00583BBA" w14:paraId="6D0EB00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03022DB0" w14:textId="36F4D95C" w:rsidR="00E609E2" w:rsidRPr="00AB0BBF" w:rsidRDefault="00E609E2" w:rsidP="00681DE9">
            <w:pPr>
              <w:spacing w:after="0"/>
              <w:rPr>
                <w:rFonts w:ascii="Cambria" w:eastAsia="Times New Roman" w:hAnsi="Cambria" w:cs="Times New Roman"/>
                <w:color w:val="3A3A3A"/>
                <w:sz w:val="20"/>
                <w:szCs w:val="20"/>
              </w:rPr>
            </w:pPr>
            <w:r w:rsidRPr="00156E6D">
              <w:rPr>
                <w:rFonts w:ascii="Cambria" w:eastAsia="Times New Roman" w:hAnsi="Cambria" w:cs="Times New Roman"/>
                <w:b/>
                <w:color w:val="3A3A3A"/>
                <w:sz w:val="20"/>
                <w:szCs w:val="20"/>
              </w:rPr>
              <w:t>Reagents</w:t>
            </w:r>
          </w:p>
        </w:tc>
        <w:tc>
          <w:tcPr>
            <w:tcW w:w="1800" w:type="dxa"/>
            <w:tcBorders>
              <w:top w:val="nil"/>
              <w:left w:val="nil"/>
              <w:bottom w:val="single" w:sz="4" w:space="0" w:color="auto"/>
              <w:right w:val="single" w:sz="4" w:space="0" w:color="auto"/>
            </w:tcBorders>
            <w:shd w:val="clear" w:color="auto" w:fill="auto"/>
            <w:noWrap/>
            <w:vAlign w:val="bottom"/>
            <w:hideMark/>
          </w:tcPr>
          <w:p w14:paraId="059F5E68" w14:textId="6B2334AC" w:rsidR="00E609E2" w:rsidRPr="00AB0BBF" w:rsidRDefault="00E609E2" w:rsidP="00681DE9">
            <w:pPr>
              <w:spacing w:after="0"/>
              <w:rPr>
                <w:rFonts w:ascii="Cambria" w:eastAsia="Times New Roman" w:hAnsi="Cambria" w:cs="Times New Roman"/>
                <w:color w:val="3A3A3A"/>
                <w:sz w:val="20"/>
                <w:szCs w:val="20"/>
              </w:rPr>
            </w:pPr>
          </w:p>
        </w:tc>
      </w:tr>
      <w:tr w:rsidR="00E609E2" w:rsidRPr="00583BBA" w14:paraId="086B556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6784407A" w14:textId="1FC43EA8" w:rsidR="00E609E2" w:rsidRPr="00AB0BBF" w:rsidRDefault="00381E52"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Cyclopentadiene</w:t>
            </w:r>
            <w:proofErr w:type="spellEnd"/>
            <w:r>
              <w:rPr>
                <w:rFonts w:ascii="Cambria" w:eastAsia="Times New Roman" w:hAnsi="Cambria" w:cs="Times New Roman"/>
                <w:color w:val="3A3A3A"/>
                <w:sz w:val="20"/>
                <w:szCs w:val="20"/>
              </w:rPr>
              <w:t xml:space="preserve"> dimer</w:t>
            </w:r>
          </w:p>
        </w:tc>
        <w:tc>
          <w:tcPr>
            <w:tcW w:w="1800" w:type="dxa"/>
            <w:tcBorders>
              <w:top w:val="nil"/>
              <w:left w:val="nil"/>
              <w:bottom w:val="single" w:sz="4" w:space="0" w:color="auto"/>
              <w:right w:val="single" w:sz="4" w:space="0" w:color="auto"/>
            </w:tcBorders>
            <w:shd w:val="clear" w:color="auto" w:fill="auto"/>
            <w:noWrap/>
            <w:vAlign w:val="bottom"/>
            <w:hideMark/>
          </w:tcPr>
          <w:p w14:paraId="57AA8839" w14:textId="44F9FF4A" w:rsidR="00E609E2" w:rsidRPr="00AB0BBF" w:rsidRDefault="00E609E2" w:rsidP="00681DE9">
            <w:pPr>
              <w:spacing w:after="0"/>
              <w:rPr>
                <w:rFonts w:ascii="Cambria" w:eastAsia="Times New Roman" w:hAnsi="Cambria" w:cs="Times New Roman"/>
                <w:color w:val="3A3A3A"/>
                <w:sz w:val="20"/>
                <w:szCs w:val="20"/>
              </w:rPr>
            </w:pPr>
          </w:p>
        </w:tc>
      </w:tr>
      <w:tr w:rsidR="00E609E2" w:rsidRPr="00583BBA" w14:paraId="42A0F96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18B8509F" w14:textId="11E5DAD0" w:rsidR="00E609E2" w:rsidRPr="00AB0BBF" w:rsidRDefault="00381E52" w:rsidP="00F51D9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lastRenderedPageBreak/>
              <w:t>KOH</w:t>
            </w:r>
          </w:p>
        </w:tc>
        <w:tc>
          <w:tcPr>
            <w:tcW w:w="1800" w:type="dxa"/>
            <w:tcBorders>
              <w:top w:val="nil"/>
              <w:left w:val="nil"/>
              <w:bottom w:val="single" w:sz="4" w:space="0" w:color="auto"/>
              <w:right w:val="single" w:sz="4" w:space="0" w:color="auto"/>
            </w:tcBorders>
            <w:shd w:val="clear" w:color="auto" w:fill="auto"/>
            <w:noWrap/>
            <w:vAlign w:val="bottom"/>
            <w:hideMark/>
          </w:tcPr>
          <w:p w14:paraId="71F9B56E" w14:textId="77777777" w:rsidR="00E609E2" w:rsidRPr="00AB0BBF" w:rsidRDefault="00E609E2"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E609E2" w:rsidRPr="00583BBA" w14:paraId="0028BA5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48BC618" w14:textId="3A080F51"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Ice</w:t>
            </w:r>
          </w:p>
        </w:tc>
        <w:tc>
          <w:tcPr>
            <w:tcW w:w="1800" w:type="dxa"/>
            <w:tcBorders>
              <w:top w:val="nil"/>
              <w:left w:val="nil"/>
              <w:bottom w:val="single" w:sz="4" w:space="0" w:color="auto"/>
              <w:right w:val="single" w:sz="4" w:space="0" w:color="auto"/>
            </w:tcBorders>
            <w:shd w:val="clear" w:color="auto" w:fill="auto"/>
            <w:noWrap/>
            <w:vAlign w:val="bottom"/>
            <w:hideMark/>
          </w:tcPr>
          <w:p w14:paraId="713B67F9" w14:textId="5389CCDC" w:rsidR="00E609E2" w:rsidRPr="00AB0BBF" w:rsidRDefault="00E609E2" w:rsidP="00681DE9">
            <w:pPr>
              <w:spacing w:after="0"/>
              <w:rPr>
                <w:rFonts w:ascii="Cambria" w:eastAsia="Times New Roman" w:hAnsi="Cambria" w:cs="Times New Roman"/>
                <w:color w:val="3A3A3A"/>
                <w:sz w:val="20"/>
                <w:szCs w:val="20"/>
              </w:rPr>
            </w:pPr>
          </w:p>
        </w:tc>
      </w:tr>
      <w:tr w:rsidR="00381E52" w:rsidRPr="00583BBA" w14:paraId="485CCF24"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85757F6" w14:textId="2B837178"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Acetic anhydride</w:t>
            </w:r>
          </w:p>
        </w:tc>
        <w:tc>
          <w:tcPr>
            <w:tcW w:w="1800" w:type="dxa"/>
            <w:tcBorders>
              <w:top w:val="nil"/>
              <w:left w:val="nil"/>
              <w:bottom w:val="single" w:sz="4" w:space="0" w:color="auto"/>
              <w:right w:val="single" w:sz="4" w:space="0" w:color="auto"/>
            </w:tcBorders>
            <w:shd w:val="clear" w:color="auto" w:fill="auto"/>
            <w:noWrap/>
            <w:vAlign w:val="bottom"/>
          </w:tcPr>
          <w:p w14:paraId="19D62BD8"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024FD805"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5A52C0D" w14:textId="58A2D484"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H</w:t>
            </w:r>
            <w:r w:rsidRPr="00381E52">
              <w:rPr>
                <w:rFonts w:ascii="Cambria" w:eastAsia="Times New Roman" w:hAnsi="Cambria" w:cs="Times New Roman"/>
                <w:color w:val="3A3A3A"/>
                <w:sz w:val="20"/>
                <w:szCs w:val="20"/>
                <w:vertAlign w:val="subscript"/>
              </w:rPr>
              <w:t>2</w:t>
            </w:r>
            <w:r>
              <w:rPr>
                <w:rFonts w:ascii="Cambria" w:eastAsia="Times New Roman" w:hAnsi="Cambria" w:cs="Times New Roman"/>
                <w:color w:val="3A3A3A"/>
                <w:sz w:val="20"/>
                <w:szCs w:val="20"/>
              </w:rPr>
              <w:t>PO</w:t>
            </w:r>
            <w:r w:rsidRPr="00381E52">
              <w:rPr>
                <w:rFonts w:ascii="Cambria" w:eastAsia="Times New Roman" w:hAnsi="Cambria" w:cs="Times New Roman"/>
                <w:color w:val="3A3A3A"/>
                <w:sz w:val="20"/>
                <w:szCs w:val="20"/>
                <w:vertAlign w:val="subscript"/>
              </w:rPr>
              <w:t>4</w:t>
            </w:r>
          </w:p>
        </w:tc>
        <w:tc>
          <w:tcPr>
            <w:tcW w:w="1800" w:type="dxa"/>
            <w:tcBorders>
              <w:top w:val="nil"/>
              <w:left w:val="nil"/>
              <w:bottom w:val="single" w:sz="4" w:space="0" w:color="auto"/>
              <w:right w:val="single" w:sz="4" w:space="0" w:color="auto"/>
            </w:tcBorders>
            <w:shd w:val="clear" w:color="auto" w:fill="auto"/>
            <w:noWrap/>
            <w:vAlign w:val="bottom"/>
          </w:tcPr>
          <w:p w14:paraId="1C97B036"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542E1852"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77E4597F" w14:textId="02A06736"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FeCl</w:t>
            </w:r>
            <w:r w:rsidRPr="00381E52">
              <w:rPr>
                <w:rFonts w:ascii="Cambria" w:eastAsia="Times New Roman" w:hAnsi="Cambria" w:cs="Times New Roman"/>
                <w:color w:val="3A3A3A"/>
                <w:sz w:val="20"/>
                <w:szCs w:val="20"/>
                <w:vertAlign w:val="subscript"/>
              </w:rPr>
              <w:t>2</w:t>
            </w:r>
            <w:r w:rsidR="00C13C7C">
              <w:rPr>
                <w:rFonts w:ascii="Wingdings" w:eastAsia="Times New Roman" w:hAnsi="Wingdings" w:cs="Times New Roman"/>
                <w:color w:val="3A3A3A"/>
                <w:sz w:val="20"/>
                <w:szCs w:val="20"/>
              </w:rPr>
              <w:t></w:t>
            </w:r>
            <w:r>
              <w:rPr>
                <w:rFonts w:ascii="Cambria" w:eastAsia="Times New Roman" w:hAnsi="Cambria" w:cs="Times New Roman"/>
                <w:color w:val="3A3A3A"/>
                <w:sz w:val="20"/>
                <w:szCs w:val="20"/>
              </w:rPr>
              <w:t>4H</w:t>
            </w:r>
            <w:r w:rsidRPr="00381E52">
              <w:rPr>
                <w:rFonts w:ascii="Cambria" w:eastAsia="Times New Roman" w:hAnsi="Cambria" w:cs="Times New Roman"/>
                <w:color w:val="3A3A3A"/>
                <w:sz w:val="20"/>
                <w:szCs w:val="20"/>
                <w:vertAlign w:val="subscript"/>
              </w:rPr>
              <w:t>2</w:t>
            </w:r>
            <w:r>
              <w:rPr>
                <w:rFonts w:ascii="Cambria" w:eastAsia="Times New Roman" w:hAnsi="Cambria" w:cs="Times New Roman"/>
                <w:color w:val="3A3A3A"/>
                <w:sz w:val="20"/>
                <w:szCs w:val="20"/>
              </w:rPr>
              <w:t xml:space="preserve">O </w:t>
            </w:r>
          </w:p>
        </w:tc>
        <w:tc>
          <w:tcPr>
            <w:tcW w:w="1800" w:type="dxa"/>
            <w:tcBorders>
              <w:top w:val="nil"/>
              <w:left w:val="nil"/>
              <w:bottom w:val="single" w:sz="4" w:space="0" w:color="auto"/>
              <w:right w:val="single" w:sz="4" w:space="0" w:color="auto"/>
            </w:tcBorders>
            <w:shd w:val="clear" w:color="auto" w:fill="auto"/>
            <w:noWrap/>
            <w:vAlign w:val="bottom"/>
          </w:tcPr>
          <w:p w14:paraId="0E4A51BA"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5D1243CE"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BA64AB3" w14:textId="50F87E8D"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6</w:t>
            </w:r>
            <w:r w:rsidR="00C13C7C">
              <w:rPr>
                <w:rFonts w:ascii="Cambria" w:eastAsia="Times New Roman" w:hAnsi="Cambria" w:cs="Times New Roman"/>
                <w:color w:val="3A3A3A"/>
                <w:sz w:val="20"/>
                <w:szCs w:val="20"/>
              </w:rPr>
              <w:t xml:space="preserve"> </w:t>
            </w:r>
            <w:r>
              <w:rPr>
                <w:rFonts w:ascii="Cambria" w:eastAsia="Times New Roman" w:hAnsi="Cambria" w:cs="Times New Roman"/>
                <w:color w:val="3A3A3A"/>
                <w:sz w:val="20"/>
                <w:szCs w:val="20"/>
              </w:rPr>
              <w:t xml:space="preserve">M </w:t>
            </w:r>
            <w:proofErr w:type="spellStart"/>
            <w:r>
              <w:rPr>
                <w:rFonts w:ascii="Cambria" w:eastAsia="Times New Roman" w:hAnsi="Cambria" w:cs="Times New Roman"/>
                <w:color w:val="3A3A3A"/>
                <w:sz w:val="20"/>
                <w:szCs w:val="20"/>
              </w:rPr>
              <w:t>HCl</w:t>
            </w:r>
            <w:proofErr w:type="spellEnd"/>
          </w:p>
        </w:tc>
        <w:tc>
          <w:tcPr>
            <w:tcW w:w="1800" w:type="dxa"/>
            <w:tcBorders>
              <w:top w:val="nil"/>
              <w:left w:val="nil"/>
              <w:bottom w:val="single" w:sz="4" w:space="0" w:color="auto"/>
              <w:right w:val="single" w:sz="4" w:space="0" w:color="auto"/>
            </w:tcBorders>
            <w:shd w:val="clear" w:color="auto" w:fill="auto"/>
            <w:noWrap/>
            <w:vAlign w:val="bottom"/>
          </w:tcPr>
          <w:p w14:paraId="658C93E2"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3D6608C7"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780CE90" w14:textId="4E24C4C9"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Na</w:t>
            </w:r>
            <w:r w:rsidRPr="00381E52">
              <w:rPr>
                <w:rFonts w:ascii="Cambria" w:eastAsia="Times New Roman" w:hAnsi="Cambria" w:cs="Times New Roman"/>
                <w:color w:val="3A3A3A"/>
                <w:sz w:val="20"/>
                <w:szCs w:val="20"/>
                <w:vertAlign w:val="subscript"/>
              </w:rPr>
              <w:t>2</w:t>
            </w:r>
            <w:r>
              <w:rPr>
                <w:rFonts w:ascii="Cambria" w:eastAsia="Times New Roman" w:hAnsi="Cambria" w:cs="Times New Roman"/>
                <w:color w:val="3A3A3A"/>
                <w:sz w:val="20"/>
                <w:szCs w:val="20"/>
              </w:rPr>
              <w:t>SO</w:t>
            </w:r>
            <w:r w:rsidRPr="00381E52">
              <w:rPr>
                <w:rFonts w:ascii="Cambria" w:eastAsia="Times New Roman" w:hAnsi="Cambria" w:cs="Times New Roman"/>
                <w:color w:val="3A3A3A"/>
                <w:sz w:val="20"/>
                <w:szCs w:val="20"/>
                <w:vertAlign w:val="subscript"/>
              </w:rPr>
              <w:t>4</w:t>
            </w:r>
          </w:p>
        </w:tc>
        <w:tc>
          <w:tcPr>
            <w:tcW w:w="1800" w:type="dxa"/>
            <w:tcBorders>
              <w:top w:val="nil"/>
              <w:left w:val="nil"/>
              <w:bottom w:val="single" w:sz="4" w:space="0" w:color="auto"/>
              <w:right w:val="single" w:sz="4" w:space="0" w:color="auto"/>
            </w:tcBorders>
            <w:shd w:val="clear" w:color="auto" w:fill="auto"/>
            <w:noWrap/>
            <w:vAlign w:val="bottom"/>
          </w:tcPr>
          <w:p w14:paraId="73812B46"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29AA014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F4C3AF8" w14:textId="5EA445C0" w:rsidR="00381E52" w:rsidRDefault="00381E52" w:rsidP="00681DE9">
            <w:pPr>
              <w:spacing w:after="0"/>
              <w:rPr>
                <w:rFonts w:ascii="Cambria" w:eastAsia="Times New Roman" w:hAnsi="Cambria" w:cs="Times New Roman"/>
                <w:color w:val="3A3A3A"/>
                <w:sz w:val="20"/>
                <w:szCs w:val="20"/>
              </w:rPr>
            </w:pPr>
            <w:r w:rsidRPr="00381E52">
              <w:rPr>
                <w:rFonts w:ascii="Cambria" w:eastAsia="Times New Roman" w:hAnsi="Cambria" w:cs="Times New Roman"/>
                <w:i/>
                <w:color w:val="3A3A3A"/>
                <w:sz w:val="20"/>
                <w:szCs w:val="20"/>
              </w:rPr>
              <w:t>d</w:t>
            </w:r>
            <w:r w:rsidRPr="00381E52">
              <w:rPr>
                <w:rFonts w:ascii="Cambria" w:eastAsia="Times New Roman" w:hAnsi="Cambria" w:cs="Times New Roman"/>
                <w:i/>
                <w:color w:val="3A3A3A"/>
                <w:sz w:val="20"/>
                <w:szCs w:val="20"/>
                <w:vertAlign w:val="subscript"/>
              </w:rPr>
              <w:t>6</w:t>
            </w:r>
            <w:r>
              <w:rPr>
                <w:rFonts w:ascii="Cambria" w:eastAsia="Times New Roman" w:hAnsi="Cambria" w:cs="Times New Roman"/>
                <w:color w:val="3A3A3A"/>
                <w:sz w:val="20"/>
                <w:szCs w:val="20"/>
              </w:rPr>
              <w:t>-</w:t>
            </w:r>
            <w:r w:rsidR="00C13C7C">
              <w:rPr>
                <w:rFonts w:ascii="Cambria" w:eastAsia="Times New Roman" w:hAnsi="Cambria" w:cs="Times New Roman"/>
                <w:color w:val="3A3A3A"/>
                <w:sz w:val="20"/>
                <w:szCs w:val="20"/>
              </w:rPr>
              <w:t>A</w:t>
            </w:r>
            <w:r>
              <w:rPr>
                <w:rFonts w:ascii="Cambria" w:eastAsia="Times New Roman" w:hAnsi="Cambria" w:cs="Times New Roman"/>
                <w:color w:val="3A3A3A"/>
                <w:sz w:val="20"/>
                <w:szCs w:val="20"/>
              </w:rPr>
              <w:t>cetone</w:t>
            </w:r>
          </w:p>
        </w:tc>
        <w:tc>
          <w:tcPr>
            <w:tcW w:w="1800" w:type="dxa"/>
            <w:tcBorders>
              <w:top w:val="nil"/>
              <w:left w:val="nil"/>
              <w:bottom w:val="single" w:sz="4" w:space="0" w:color="auto"/>
              <w:right w:val="single" w:sz="4" w:space="0" w:color="auto"/>
            </w:tcBorders>
            <w:shd w:val="clear" w:color="auto" w:fill="auto"/>
            <w:noWrap/>
            <w:vAlign w:val="bottom"/>
          </w:tcPr>
          <w:p w14:paraId="6A7F1DE0"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42307DFB"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9CC864C" w14:textId="49AC9A21"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Sand</w:t>
            </w:r>
          </w:p>
        </w:tc>
        <w:tc>
          <w:tcPr>
            <w:tcW w:w="1800" w:type="dxa"/>
            <w:tcBorders>
              <w:top w:val="nil"/>
              <w:left w:val="nil"/>
              <w:bottom w:val="single" w:sz="4" w:space="0" w:color="auto"/>
              <w:right w:val="single" w:sz="4" w:space="0" w:color="auto"/>
            </w:tcBorders>
            <w:shd w:val="clear" w:color="auto" w:fill="auto"/>
            <w:noWrap/>
            <w:vAlign w:val="bottom"/>
          </w:tcPr>
          <w:p w14:paraId="5648CEC0"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2AF31253"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DD59642" w14:textId="7DA1ADDD"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Silica</w:t>
            </w:r>
          </w:p>
        </w:tc>
        <w:tc>
          <w:tcPr>
            <w:tcW w:w="1800" w:type="dxa"/>
            <w:tcBorders>
              <w:top w:val="nil"/>
              <w:left w:val="nil"/>
              <w:bottom w:val="single" w:sz="4" w:space="0" w:color="auto"/>
              <w:right w:val="single" w:sz="4" w:space="0" w:color="auto"/>
            </w:tcBorders>
            <w:shd w:val="clear" w:color="auto" w:fill="auto"/>
            <w:noWrap/>
            <w:vAlign w:val="bottom"/>
          </w:tcPr>
          <w:p w14:paraId="35F2494E"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3DE307BC"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963D7FF" w14:textId="3E97FB3C"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TCL plates</w:t>
            </w:r>
          </w:p>
        </w:tc>
        <w:tc>
          <w:tcPr>
            <w:tcW w:w="1800" w:type="dxa"/>
            <w:tcBorders>
              <w:top w:val="nil"/>
              <w:left w:val="nil"/>
              <w:bottom w:val="single" w:sz="4" w:space="0" w:color="auto"/>
              <w:right w:val="single" w:sz="4" w:space="0" w:color="auto"/>
            </w:tcBorders>
            <w:shd w:val="clear" w:color="auto" w:fill="auto"/>
            <w:noWrap/>
            <w:vAlign w:val="bottom"/>
          </w:tcPr>
          <w:p w14:paraId="466222EF"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4BFB8697"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160BFA5" w14:textId="5CC6240D" w:rsidR="00381E52" w:rsidRDefault="00381E52"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Dimethylsulfoxide</w:t>
            </w:r>
            <w:proofErr w:type="spellEnd"/>
            <w:r>
              <w:rPr>
                <w:rFonts w:ascii="Cambria" w:eastAsia="Times New Roman" w:hAnsi="Cambria" w:cs="Times New Roman"/>
                <w:color w:val="3A3A3A"/>
                <w:sz w:val="20"/>
                <w:szCs w:val="20"/>
              </w:rPr>
              <w:t xml:space="preserve"> (DMSO)</w:t>
            </w:r>
          </w:p>
        </w:tc>
        <w:tc>
          <w:tcPr>
            <w:tcW w:w="1800" w:type="dxa"/>
            <w:tcBorders>
              <w:top w:val="nil"/>
              <w:left w:val="nil"/>
              <w:bottom w:val="single" w:sz="4" w:space="0" w:color="auto"/>
              <w:right w:val="single" w:sz="4" w:space="0" w:color="auto"/>
            </w:tcBorders>
            <w:shd w:val="clear" w:color="auto" w:fill="auto"/>
            <w:noWrap/>
            <w:vAlign w:val="bottom"/>
          </w:tcPr>
          <w:p w14:paraId="37A4E53F" w14:textId="77777777" w:rsidR="00381E52" w:rsidRPr="00AB0BBF" w:rsidRDefault="00381E52" w:rsidP="00681DE9">
            <w:pPr>
              <w:spacing w:after="0"/>
              <w:rPr>
                <w:rFonts w:ascii="Cambria" w:eastAsia="Times New Roman" w:hAnsi="Cambria" w:cs="Times New Roman"/>
                <w:color w:val="3A3A3A"/>
                <w:sz w:val="20"/>
                <w:szCs w:val="20"/>
              </w:rPr>
            </w:pPr>
          </w:p>
        </w:tc>
      </w:tr>
      <w:tr w:rsidR="00381E52" w:rsidRPr="00583BBA" w14:paraId="6C16046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56DDB83" w14:textId="23B2EFBB" w:rsidR="00381E52"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Methylene chloride</w:t>
            </w:r>
          </w:p>
        </w:tc>
        <w:tc>
          <w:tcPr>
            <w:tcW w:w="1800" w:type="dxa"/>
            <w:tcBorders>
              <w:top w:val="nil"/>
              <w:left w:val="nil"/>
              <w:bottom w:val="single" w:sz="4" w:space="0" w:color="auto"/>
              <w:right w:val="single" w:sz="4" w:space="0" w:color="auto"/>
            </w:tcBorders>
            <w:shd w:val="clear" w:color="auto" w:fill="auto"/>
            <w:noWrap/>
            <w:vAlign w:val="bottom"/>
          </w:tcPr>
          <w:p w14:paraId="428B10F3" w14:textId="77777777" w:rsidR="00381E52" w:rsidRPr="00AB0BBF" w:rsidRDefault="00381E52" w:rsidP="00681DE9">
            <w:pPr>
              <w:spacing w:after="0"/>
              <w:rPr>
                <w:rFonts w:ascii="Cambria" w:eastAsia="Times New Roman" w:hAnsi="Cambria" w:cs="Times New Roman"/>
                <w:color w:val="3A3A3A"/>
                <w:sz w:val="20"/>
                <w:szCs w:val="20"/>
              </w:rPr>
            </w:pPr>
          </w:p>
        </w:tc>
      </w:tr>
      <w:tr w:rsidR="00E609E2" w:rsidRPr="00583BBA" w14:paraId="2A95BCF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4422497F" w14:textId="3861FDA2" w:rsidR="00E609E2" w:rsidRPr="00AB0BBF" w:rsidRDefault="00381E5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1,2-dimethoxyethane (DME)</w:t>
            </w:r>
          </w:p>
        </w:tc>
        <w:tc>
          <w:tcPr>
            <w:tcW w:w="1800" w:type="dxa"/>
            <w:tcBorders>
              <w:top w:val="nil"/>
              <w:left w:val="nil"/>
              <w:bottom w:val="single" w:sz="4" w:space="0" w:color="auto"/>
              <w:right w:val="single" w:sz="4" w:space="0" w:color="auto"/>
            </w:tcBorders>
            <w:shd w:val="clear" w:color="auto" w:fill="auto"/>
            <w:noWrap/>
            <w:vAlign w:val="bottom"/>
            <w:hideMark/>
          </w:tcPr>
          <w:p w14:paraId="726A5A9C" w14:textId="10247456" w:rsidR="00E609E2" w:rsidRPr="00AB0BBF" w:rsidRDefault="00E609E2" w:rsidP="00681DE9">
            <w:pPr>
              <w:spacing w:after="0"/>
              <w:rPr>
                <w:rFonts w:ascii="Cambria" w:eastAsia="Times New Roman" w:hAnsi="Cambria" w:cs="Times New Roman"/>
                <w:color w:val="3A3A3A"/>
                <w:sz w:val="20"/>
                <w:szCs w:val="20"/>
              </w:rPr>
            </w:pPr>
          </w:p>
        </w:tc>
      </w:tr>
    </w:tbl>
    <w:p w14:paraId="28E07D39" w14:textId="77777777" w:rsidR="00E345D0" w:rsidRDefault="00E345D0"/>
    <w:p w14:paraId="11C9868E" w14:textId="70930865" w:rsidR="0035153C" w:rsidRPr="0035153C" w:rsidRDefault="0035153C" w:rsidP="0035153C">
      <w:r>
        <w:rPr>
          <w:b/>
          <w:sz w:val="28"/>
          <w:szCs w:val="28"/>
        </w:rPr>
        <w:t>Legend</w:t>
      </w:r>
    </w:p>
    <w:p w14:paraId="7A95C0FC" w14:textId="500D174F" w:rsidR="0035153C" w:rsidRDefault="0035153C" w:rsidP="0035153C">
      <w:pPr>
        <w:jc w:val="both"/>
      </w:pPr>
      <w:r w:rsidRPr="003C4C0B">
        <w:rPr>
          <w:b/>
        </w:rPr>
        <w:t xml:space="preserve">Figure 1. </w:t>
      </w:r>
      <w:r w:rsidRPr="00734E35">
        <w:t xml:space="preserve">Two proposed structures </w:t>
      </w:r>
      <w:r w:rsidR="00C9775C">
        <w:t>of</w:t>
      </w:r>
      <w:r w:rsidRPr="00734E35">
        <w:t xml:space="preserve"> ferrocene.</w:t>
      </w:r>
      <w:r w:rsidRPr="003C4C0B">
        <w:t xml:space="preserve"> </w:t>
      </w:r>
    </w:p>
    <w:p w14:paraId="541BE2FC" w14:textId="31D93DA1" w:rsidR="00784E18" w:rsidRPr="003C4C0B" w:rsidRDefault="00784E18" w:rsidP="0035153C">
      <w:pPr>
        <w:jc w:val="both"/>
        <w:rPr>
          <w:rFonts w:eastAsiaTheme="minorEastAsia"/>
        </w:rPr>
      </w:pPr>
      <w:r w:rsidRPr="00784E18">
        <w:rPr>
          <w:b/>
        </w:rPr>
        <w:t>Figure 2.</w:t>
      </w:r>
      <w:r w:rsidR="00C9775C">
        <w:t xml:space="preserve"> Electron counting example, </w:t>
      </w:r>
      <w:proofErr w:type="gramStart"/>
      <w:r w:rsidR="00C9775C" w:rsidRPr="008E580A">
        <w:t>Co(</w:t>
      </w:r>
      <w:proofErr w:type="gramEnd"/>
      <w:r w:rsidR="00C9775C" w:rsidRPr="008E580A">
        <w:t>NH</w:t>
      </w:r>
      <w:r w:rsidR="00C9775C" w:rsidRPr="008E580A">
        <w:rPr>
          <w:vertAlign w:val="subscript"/>
        </w:rPr>
        <w:t>3</w:t>
      </w:r>
      <w:r w:rsidR="00C9775C" w:rsidRPr="008E580A">
        <w:t>)</w:t>
      </w:r>
      <w:r w:rsidR="00C9775C" w:rsidRPr="008E580A">
        <w:rPr>
          <w:vertAlign w:val="subscript"/>
        </w:rPr>
        <w:t>3</w:t>
      </w:r>
      <w:r w:rsidR="00C9775C" w:rsidRPr="008E580A">
        <w:t>Cl</w:t>
      </w:r>
      <w:r w:rsidR="00C9775C" w:rsidRPr="008E580A">
        <w:rPr>
          <w:vertAlign w:val="subscript"/>
        </w:rPr>
        <w:t>3</w:t>
      </w:r>
      <w:r w:rsidR="00C9775C">
        <w:rPr>
          <w:vertAlign w:val="subscript"/>
        </w:rPr>
        <w:t>.</w:t>
      </w:r>
    </w:p>
    <w:p w14:paraId="04598D7E" w14:textId="6E256D5C" w:rsidR="0035153C" w:rsidRDefault="00784E18">
      <w:r>
        <w:rPr>
          <w:b/>
        </w:rPr>
        <w:t>Figure 3</w:t>
      </w:r>
      <w:r w:rsidR="00734E35" w:rsidRPr="00734E35">
        <w:rPr>
          <w:b/>
        </w:rPr>
        <w:t>.</w:t>
      </w:r>
      <w:r w:rsidR="00734E35">
        <w:t xml:space="preserve"> Cracking of </w:t>
      </w:r>
      <w:proofErr w:type="spellStart"/>
      <w:r w:rsidR="00734E35">
        <w:t>dicyclopentadiene</w:t>
      </w:r>
      <w:proofErr w:type="spellEnd"/>
      <w:r w:rsidR="00734E35">
        <w:t>.</w:t>
      </w:r>
    </w:p>
    <w:p w14:paraId="19D6DCEB" w14:textId="5A35EC77" w:rsidR="00734E35" w:rsidRDefault="00784E18">
      <w:r>
        <w:rPr>
          <w:b/>
        </w:rPr>
        <w:t>Figure 4</w:t>
      </w:r>
      <w:r w:rsidR="00734E35">
        <w:rPr>
          <w:b/>
        </w:rPr>
        <w:t>.</w:t>
      </w:r>
      <w:r w:rsidR="00734E35">
        <w:t xml:space="preserve"> Synthesis of ferrocene.</w:t>
      </w:r>
    </w:p>
    <w:p w14:paraId="092EFE3F" w14:textId="3D3B1F74" w:rsidR="00245217" w:rsidRPr="00271299" w:rsidRDefault="00C9775C">
      <w:pPr>
        <w:rPr>
          <w:b/>
        </w:rPr>
      </w:pPr>
      <w:r>
        <w:rPr>
          <w:b/>
        </w:rPr>
        <w:t>Figure 5</w:t>
      </w:r>
      <w:r w:rsidR="00245217" w:rsidRPr="00271299">
        <w:rPr>
          <w:b/>
        </w:rPr>
        <w:t xml:space="preserve">. </w:t>
      </w:r>
      <w:r w:rsidR="00271299" w:rsidRPr="00D93316">
        <w:rPr>
          <w:bCs/>
          <w:iCs/>
        </w:rPr>
        <w:t>[1</w:t>
      </w:r>
      <w:proofErr w:type="gramStart"/>
      <w:r w:rsidR="00271299" w:rsidRPr="00D93316">
        <w:rPr>
          <w:bCs/>
          <w:iCs/>
        </w:rPr>
        <w:t>,1'</w:t>
      </w:r>
      <w:proofErr w:type="gramEnd"/>
      <w:r w:rsidR="00271299" w:rsidRPr="00D93316">
        <w:rPr>
          <w:bCs/>
          <w:iCs/>
        </w:rPr>
        <w:t>-Bis(</w:t>
      </w:r>
      <w:proofErr w:type="spellStart"/>
      <w:r w:rsidR="00271299" w:rsidRPr="00D93316">
        <w:rPr>
          <w:bCs/>
          <w:iCs/>
        </w:rPr>
        <w:t>diphenylphosphino</w:t>
      </w:r>
      <w:proofErr w:type="spellEnd"/>
      <w:r w:rsidR="00271299" w:rsidRPr="00D93316">
        <w:rPr>
          <w:bCs/>
          <w:iCs/>
        </w:rPr>
        <w:t>)</w:t>
      </w:r>
      <w:r w:rsidR="00271299">
        <w:rPr>
          <w:bCs/>
          <w:iCs/>
        </w:rPr>
        <w:t xml:space="preserve"> </w:t>
      </w:r>
      <w:r w:rsidR="00271299" w:rsidRPr="00D93316">
        <w:rPr>
          <w:bCs/>
          <w:iCs/>
        </w:rPr>
        <w:t>ferrocene]palladium(II) dichloride</w:t>
      </w:r>
      <w:r w:rsidR="00271299">
        <w:rPr>
          <w:bCs/>
          <w:iCs/>
        </w:rPr>
        <w:t xml:space="preserve"> is a cross-coupling catalyst for C–C and C–X bond formation.</w:t>
      </w:r>
    </w:p>
    <w:p w14:paraId="0741333C" w14:textId="2CDFC1C8" w:rsidR="00583BBA" w:rsidRPr="006C2370" w:rsidRDefault="00055D4F" w:rsidP="00635F85">
      <w:pPr>
        <w:rPr>
          <w:rFonts w:ascii="Cambria" w:hAnsi="Cambria"/>
        </w:rPr>
      </w:pPr>
      <w:r>
        <w:rPr>
          <w:b/>
          <w:sz w:val="28"/>
          <w:szCs w:val="28"/>
        </w:rPr>
        <w:t>References</w:t>
      </w:r>
    </w:p>
    <w:sectPr w:rsidR="00583BBA" w:rsidRPr="006C2370" w:rsidSect="00BA56EE">
      <w:headerReference w:type="default" r:id="rId10"/>
      <w:footerReference w:type="default" r:id="rId11"/>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1" w:author="Andrew" w:date="2017-01-11T12:51:00Z" w:initials="A">
    <w:p w14:paraId="3CC4065C" w14:textId="63EB3ECE" w:rsidR="006C2370" w:rsidRDefault="006C2370">
      <w:pPr>
        <w:pStyle w:val="CommentText"/>
      </w:pPr>
      <w:r>
        <w:rPr>
          <w:rStyle w:val="CommentReference"/>
        </w:rPr>
        <w:annotationRef/>
      </w:r>
      <w:r>
        <w:t>We need to make sure these are captured and sent to us on the filming day. They should be included as figures, as well.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406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2F655" w14:textId="77777777" w:rsidR="00C37C0A" w:rsidRDefault="00C37C0A" w:rsidP="00103BE9">
      <w:pPr>
        <w:spacing w:after="0"/>
      </w:pPr>
      <w:r>
        <w:separator/>
      </w:r>
    </w:p>
  </w:endnote>
  <w:endnote w:type="continuationSeparator" w:id="0">
    <w:p w14:paraId="313F7A8D" w14:textId="77777777" w:rsidR="00C37C0A" w:rsidRDefault="00C37C0A" w:rsidP="00103BE9">
      <w:pPr>
        <w:spacing w:after="0"/>
      </w:pPr>
      <w:r>
        <w:continuationSeparator/>
      </w:r>
    </w:p>
  </w:endnote>
  <w:endnote w:type="continuationNotice" w:id="1">
    <w:p w14:paraId="0C0B9919" w14:textId="77777777" w:rsidR="00C37C0A" w:rsidRDefault="00C37C0A">
      <w:pPr>
        <w:spacing w:after="0"/>
      </w:pPr>
    </w:p>
  </w:endnote>
  <w:endnote w:id="2">
    <w:p w14:paraId="7215DAB8" w14:textId="3B90EE28" w:rsidR="005A280F" w:rsidRDefault="005A280F">
      <w:pPr>
        <w:pStyle w:val="EndnoteText"/>
      </w:pPr>
      <w:r>
        <w:rPr>
          <w:rStyle w:val="EndnoteReference"/>
        </w:rPr>
        <w:endnoteRef/>
      </w:r>
      <w:r>
        <w:t xml:space="preserve"> </w:t>
      </w:r>
      <w:r>
        <w:rPr>
          <w:rFonts w:ascii="Cambria" w:hAnsi="Cambria"/>
        </w:rPr>
        <w:t xml:space="preserve">Kealy, T. J.; </w:t>
      </w:r>
      <w:proofErr w:type="spellStart"/>
      <w:r>
        <w:rPr>
          <w:rFonts w:ascii="Cambria" w:hAnsi="Cambria"/>
        </w:rPr>
        <w:t>Pauson</w:t>
      </w:r>
      <w:proofErr w:type="spellEnd"/>
      <w:r>
        <w:rPr>
          <w:rFonts w:ascii="Cambria" w:hAnsi="Cambria"/>
        </w:rPr>
        <w:t xml:space="preserve">, P. L. </w:t>
      </w:r>
      <w:r w:rsidRPr="00055D4F">
        <w:rPr>
          <w:rFonts w:ascii="Cambria" w:hAnsi="Cambria"/>
        </w:rPr>
        <w:t xml:space="preserve">A New Type of </w:t>
      </w:r>
      <w:proofErr w:type="spellStart"/>
      <w:r w:rsidRPr="00055D4F">
        <w:rPr>
          <w:rFonts w:ascii="Cambria" w:hAnsi="Cambria"/>
        </w:rPr>
        <w:t>Orga</w:t>
      </w:r>
      <w:r>
        <w:rPr>
          <w:rFonts w:ascii="Cambria" w:hAnsi="Cambria"/>
        </w:rPr>
        <w:t>no</w:t>
      </w:r>
      <w:proofErr w:type="spellEnd"/>
      <w:r>
        <w:rPr>
          <w:rFonts w:ascii="Cambria" w:hAnsi="Cambria"/>
        </w:rPr>
        <w:t>-Iron Compound</w:t>
      </w:r>
      <w:r w:rsidRPr="00055D4F">
        <w:rPr>
          <w:rFonts w:ascii="Cambria" w:hAnsi="Cambria"/>
        </w:rPr>
        <w:t xml:space="preserve"> </w:t>
      </w:r>
      <w:r w:rsidRPr="00055D4F">
        <w:rPr>
          <w:rFonts w:ascii="Cambria" w:hAnsi="Cambria"/>
          <w:i/>
        </w:rPr>
        <w:t xml:space="preserve">Nature </w:t>
      </w:r>
      <w:r w:rsidRPr="00055D4F">
        <w:rPr>
          <w:rFonts w:ascii="Cambria" w:hAnsi="Cambria"/>
          <w:b/>
        </w:rPr>
        <w:t>1951,</w:t>
      </w:r>
      <w:r w:rsidRPr="00055D4F">
        <w:rPr>
          <w:rFonts w:ascii="Cambria" w:hAnsi="Cambria"/>
        </w:rPr>
        <w:t xml:space="preserve"> </w:t>
      </w:r>
      <w:r w:rsidRPr="00055D4F">
        <w:rPr>
          <w:rFonts w:ascii="Cambria" w:hAnsi="Cambria"/>
          <w:i/>
        </w:rPr>
        <w:t>168</w:t>
      </w:r>
      <w:r w:rsidRPr="00055D4F">
        <w:rPr>
          <w:rFonts w:ascii="Cambria" w:hAnsi="Cambria"/>
        </w:rPr>
        <w:t xml:space="preserve"> (4285), 1039-1040.</w:t>
      </w:r>
    </w:p>
  </w:endnote>
  <w:endnote w:id="3">
    <w:p w14:paraId="409E2B53" w14:textId="25A4A483" w:rsidR="005A280F" w:rsidRPr="007022AB" w:rsidRDefault="005A280F">
      <w:pPr>
        <w:pStyle w:val="EndnoteText"/>
        <w:rPr>
          <w:rFonts w:ascii="Cambria" w:hAnsi="Cambria"/>
        </w:rPr>
      </w:pPr>
      <w:r>
        <w:rPr>
          <w:rStyle w:val="EndnoteReference"/>
        </w:rPr>
        <w:endnoteRef/>
      </w:r>
      <w:r>
        <w:t xml:space="preserve"> </w:t>
      </w:r>
      <w:proofErr w:type="spellStart"/>
      <w:r w:rsidRPr="00055D4F">
        <w:rPr>
          <w:rFonts w:ascii="Cambria" w:hAnsi="Cambria"/>
        </w:rPr>
        <w:t>Pauson</w:t>
      </w:r>
      <w:proofErr w:type="spellEnd"/>
      <w:r w:rsidRPr="00055D4F">
        <w:rPr>
          <w:rFonts w:ascii="Cambria" w:hAnsi="Cambria"/>
        </w:rPr>
        <w:t>, P. L</w:t>
      </w:r>
      <w:r>
        <w:rPr>
          <w:rFonts w:ascii="Cambria" w:hAnsi="Cambria"/>
        </w:rPr>
        <w:t>. Ferrocene—how it all began</w:t>
      </w:r>
      <w:r w:rsidRPr="00055D4F">
        <w:rPr>
          <w:rFonts w:ascii="Cambria" w:hAnsi="Cambria"/>
        </w:rPr>
        <w:t xml:space="preserve"> </w:t>
      </w:r>
      <w:r w:rsidRPr="00055D4F">
        <w:rPr>
          <w:rFonts w:ascii="Cambria" w:hAnsi="Cambria"/>
          <w:i/>
        </w:rPr>
        <w:t xml:space="preserve">J. </w:t>
      </w:r>
      <w:proofErr w:type="spellStart"/>
      <w:r w:rsidRPr="00055D4F">
        <w:rPr>
          <w:rFonts w:ascii="Cambria" w:hAnsi="Cambria"/>
          <w:i/>
        </w:rPr>
        <w:t>Organomet</w:t>
      </w:r>
      <w:proofErr w:type="spellEnd"/>
      <w:r w:rsidRPr="00055D4F">
        <w:rPr>
          <w:rFonts w:ascii="Cambria" w:hAnsi="Cambria"/>
          <w:i/>
        </w:rPr>
        <w:t xml:space="preserve">. Chem. </w:t>
      </w:r>
      <w:r w:rsidRPr="00055D4F">
        <w:rPr>
          <w:rFonts w:ascii="Cambria" w:hAnsi="Cambria"/>
          <w:b/>
        </w:rPr>
        <w:t>2001,</w:t>
      </w:r>
      <w:r w:rsidRPr="00055D4F">
        <w:rPr>
          <w:rFonts w:ascii="Cambria" w:hAnsi="Cambria"/>
        </w:rPr>
        <w:t xml:space="preserve"> </w:t>
      </w:r>
      <w:r w:rsidRPr="00055D4F">
        <w:rPr>
          <w:rFonts w:ascii="Cambria" w:hAnsi="Cambria"/>
          <w:i/>
        </w:rPr>
        <w:t>637–639</w:t>
      </w:r>
      <w:r w:rsidRPr="00055D4F">
        <w:rPr>
          <w:rFonts w:ascii="Cambria" w:hAnsi="Cambria"/>
        </w:rPr>
        <w:t>, 3-6.</w:t>
      </w:r>
    </w:p>
  </w:endnote>
  <w:endnote w:id="4">
    <w:p w14:paraId="0566FF6D" w14:textId="5E78060A" w:rsidR="005A280F" w:rsidRDefault="005A280F">
      <w:pPr>
        <w:pStyle w:val="EndnoteText"/>
      </w:pPr>
      <w:r>
        <w:rPr>
          <w:rStyle w:val="EndnoteReference"/>
        </w:rPr>
        <w:endnoteRef/>
      </w:r>
      <w:r>
        <w:t xml:space="preserve"> </w:t>
      </w:r>
      <w:proofErr w:type="spellStart"/>
      <w:r>
        <w:rPr>
          <w:rFonts w:ascii="Cambria" w:hAnsi="Cambria"/>
        </w:rPr>
        <w:t>Seeman</w:t>
      </w:r>
      <w:proofErr w:type="spellEnd"/>
      <w:r>
        <w:rPr>
          <w:rFonts w:ascii="Cambria" w:hAnsi="Cambria"/>
        </w:rPr>
        <w:t xml:space="preserve">, J. I.; </w:t>
      </w:r>
      <w:proofErr w:type="spellStart"/>
      <w:r>
        <w:rPr>
          <w:rFonts w:ascii="Cambria" w:hAnsi="Cambria"/>
        </w:rPr>
        <w:t>Cantrill</w:t>
      </w:r>
      <w:proofErr w:type="spellEnd"/>
      <w:r>
        <w:rPr>
          <w:rFonts w:ascii="Cambria" w:hAnsi="Cambria"/>
        </w:rPr>
        <w:t>, S. Wrong but seminal</w:t>
      </w:r>
      <w:r w:rsidRPr="00055D4F">
        <w:rPr>
          <w:rFonts w:ascii="Cambria" w:hAnsi="Cambria"/>
        </w:rPr>
        <w:t xml:space="preserve"> </w:t>
      </w:r>
      <w:r w:rsidRPr="00055D4F">
        <w:rPr>
          <w:rFonts w:ascii="Cambria" w:hAnsi="Cambria"/>
          <w:i/>
        </w:rPr>
        <w:t>Nat</w:t>
      </w:r>
      <w:r>
        <w:rPr>
          <w:rFonts w:ascii="Cambria" w:hAnsi="Cambria"/>
          <w:i/>
        </w:rPr>
        <w:t>.</w:t>
      </w:r>
      <w:r w:rsidRPr="00055D4F">
        <w:rPr>
          <w:rFonts w:ascii="Cambria" w:hAnsi="Cambria"/>
          <w:i/>
        </w:rPr>
        <w:t xml:space="preserve"> Chem</w:t>
      </w:r>
      <w:r>
        <w:rPr>
          <w:rFonts w:ascii="Cambria" w:hAnsi="Cambria"/>
          <w:i/>
        </w:rPr>
        <w:t>.</w:t>
      </w:r>
      <w:r w:rsidRPr="00055D4F">
        <w:rPr>
          <w:rFonts w:ascii="Cambria" w:hAnsi="Cambria"/>
          <w:i/>
        </w:rPr>
        <w:t xml:space="preserve"> </w:t>
      </w:r>
      <w:r w:rsidRPr="00055D4F">
        <w:rPr>
          <w:rFonts w:ascii="Cambria" w:hAnsi="Cambria"/>
          <w:b/>
        </w:rPr>
        <w:t>2016,</w:t>
      </w:r>
      <w:r w:rsidRPr="00055D4F">
        <w:rPr>
          <w:rFonts w:ascii="Cambria" w:hAnsi="Cambria"/>
        </w:rPr>
        <w:t xml:space="preserve"> </w:t>
      </w:r>
      <w:r w:rsidRPr="00055D4F">
        <w:rPr>
          <w:rFonts w:ascii="Cambria" w:hAnsi="Cambria"/>
          <w:i/>
        </w:rPr>
        <w:t>8</w:t>
      </w:r>
      <w:r w:rsidRPr="00055D4F">
        <w:rPr>
          <w:rFonts w:ascii="Cambria" w:hAnsi="Cambria"/>
        </w:rPr>
        <w:t xml:space="preserve"> (3), 193-200.</w:t>
      </w:r>
    </w:p>
  </w:endnote>
  <w:endnote w:id="5">
    <w:p w14:paraId="63F20874" w14:textId="7090EAE7" w:rsidR="005A280F" w:rsidRPr="00307D17" w:rsidRDefault="005A280F">
      <w:pPr>
        <w:pStyle w:val="EndnoteText"/>
      </w:pPr>
      <w:r>
        <w:rPr>
          <w:rStyle w:val="EndnoteReference"/>
        </w:rPr>
        <w:endnoteRef/>
      </w:r>
      <w:r>
        <w:t xml:space="preserve"> Wilkinson, G.; Rosenblum, M.; Whiting, M. C.; Woodward, R. B. The Structure of Iron </w:t>
      </w:r>
      <w:proofErr w:type="spellStart"/>
      <w:r>
        <w:t>Bis</w:t>
      </w:r>
      <w:proofErr w:type="spellEnd"/>
      <w:r>
        <w:t xml:space="preserve">-cyclopentadienyl </w:t>
      </w:r>
      <w:r>
        <w:rPr>
          <w:b/>
        </w:rPr>
        <w:t>1952</w:t>
      </w:r>
      <w:r>
        <w:t xml:space="preserve">, </w:t>
      </w:r>
      <w:r>
        <w:rPr>
          <w:i/>
        </w:rPr>
        <w:t>74</w:t>
      </w:r>
      <w:r>
        <w:t>, 2125-2126.</w:t>
      </w:r>
    </w:p>
  </w:endnote>
  <w:endnote w:id="6">
    <w:p w14:paraId="427FDC61" w14:textId="41E29D26" w:rsidR="005A280F" w:rsidRDefault="005A280F">
      <w:pPr>
        <w:pStyle w:val="EndnoteText"/>
      </w:pPr>
      <w:r>
        <w:rPr>
          <w:rStyle w:val="EndnoteReference"/>
        </w:rPr>
        <w:endnoteRef/>
      </w:r>
      <w:r>
        <w:t xml:space="preserve"> </w:t>
      </w:r>
      <w:r>
        <w:rPr>
          <w:rFonts w:ascii="Cambria" w:hAnsi="Cambria"/>
        </w:rPr>
        <w:t xml:space="preserve">Green, M. L. H.; </w:t>
      </w:r>
      <w:proofErr w:type="spellStart"/>
      <w:r>
        <w:rPr>
          <w:rFonts w:ascii="Cambria" w:hAnsi="Cambria"/>
        </w:rPr>
        <w:t>Parkin</w:t>
      </w:r>
      <w:proofErr w:type="spellEnd"/>
      <w:r>
        <w:rPr>
          <w:rFonts w:ascii="Cambria" w:hAnsi="Cambria"/>
        </w:rPr>
        <w:t xml:space="preserve">, G. Application of the Covalent Bond Classification Method for the Teaching of Inorganic Chemistry </w:t>
      </w:r>
      <w:r>
        <w:rPr>
          <w:rFonts w:ascii="Cambria" w:hAnsi="Cambria"/>
          <w:i/>
        </w:rPr>
        <w:t>J. Chem. Ed.</w:t>
      </w:r>
      <w:r>
        <w:rPr>
          <w:rFonts w:ascii="Cambria" w:hAnsi="Cambria"/>
        </w:rPr>
        <w:t xml:space="preserve"> In Press.</w:t>
      </w:r>
    </w:p>
  </w:endnote>
  <w:endnote w:id="7">
    <w:p w14:paraId="485F5DB9" w14:textId="707427D7" w:rsidR="005A280F" w:rsidRDefault="005A280F">
      <w:pPr>
        <w:pStyle w:val="EndnoteText"/>
      </w:pPr>
      <w:r>
        <w:rPr>
          <w:rStyle w:val="EndnoteReference"/>
        </w:rPr>
        <w:endnoteRef/>
      </w:r>
      <w:r>
        <w:t xml:space="preserve"> </w:t>
      </w:r>
      <w:r w:rsidRPr="00055D4F">
        <w:rPr>
          <w:rFonts w:ascii="Cambria" w:hAnsi="Cambria"/>
        </w:rPr>
        <w:t>Press Release. http://www.nobelprize.org/nobel_prizes/chemistry/laureates/1973/press.html.</w:t>
      </w:r>
    </w:p>
  </w:endnote>
  <w:endnote w:id="8">
    <w:p w14:paraId="4F64F02B" w14:textId="481E3212" w:rsidR="005A280F" w:rsidRDefault="005A280F">
      <w:pPr>
        <w:pStyle w:val="EndnoteText"/>
      </w:pPr>
      <w:r>
        <w:rPr>
          <w:rStyle w:val="EndnoteReference"/>
        </w:rPr>
        <w:endnoteRef/>
      </w:r>
      <w:r>
        <w:t xml:space="preserve"> </w:t>
      </w:r>
      <w:r>
        <w:rPr>
          <w:rFonts w:ascii="Cambria" w:hAnsi="Cambria"/>
        </w:rPr>
        <w:t>Crabtree, R. H.</w:t>
      </w:r>
      <w:r w:rsidRPr="00055D4F">
        <w:rPr>
          <w:rFonts w:ascii="Cambria" w:hAnsi="Cambria"/>
        </w:rPr>
        <w:t xml:space="preserve"> </w:t>
      </w:r>
      <w:r w:rsidRPr="00055D4F">
        <w:rPr>
          <w:rFonts w:ascii="Cambria" w:hAnsi="Cambria"/>
          <w:i/>
        </w:rPr>
        <w:t>The Organometallic Chemistry of the Transition Metals</w:t>
      </w:r>
      <w:r w:rsidRPr="00055D4F">
        <w:rPr>
          <w:rFonts w:ascii="Cambria" w:hAnsi="Cambria"/>
        </w:rPr>
        <w:t xml:space="preserve"> 6th ed.; John Wiley &amp; Sons: Hoboken, 2014.</w:t>
      </w:r>
    </w:p>
  </w:endnote>
  <w:endnote w:id="9">
    <w:p w14:paraId="62F16A51" w14:textId="2E04F7E7" w:rsidR="005A280F" w:rsidRDefault="005A280F">
      <w:pPr>
        <w:pStyle w:val="EndnoteText"/>
      </w:pPr>
      <w:r>
        <w:rPr>
          <w:rStyle w:val="EndnoteReference"/>
        </w:rPr>
        <w:endnoteRef/>
      </w:r>
      <w:r>
        <w:t xml:space="preserve"> </w:t>
      </w:r>
      <w:proofErr w:type="spellStart"/>
      <w:r>
        <w:rPr>
          <w:rFonts w:ascii="Cambria" w:hAnsi="Cambria"/>
        </w:rPr>
        <w:t>Gildner</w:t>
      </w:r>
      <w:proofErr w:type="spellEnd"/>
      <w:r>
        <w:rPr>
          <w:rFonts w:ascii="Cambria" w:hAnsi="Cambria"/>
        </w:rPr>
        <w:t xml:space="preserve">, P. G.; </w:t>
      </w:r>
      <w:proofErr w:type="spellStart"/>
      <w:r>
        <w:rPr>
          <w:rFonts w:ascii="Cambria" w:hAnsi="Cambria"/>
        </w:rPr>
        <w:t>Colacot</w:t>
      </w:r>
      <w:proofErr w:type="spellEnd"/>
      <w:r>
        <w:rPr>
          <w:rFonts w:ascii="Cambria" w:hAnsi="Cambria"/>
        </w:rPr>
        <w:t>, T. J. Reactions of the 21</w:t>
      </w:r>
      <w:r w:rsidRPr="00726A7D">
        <w:rPr>
          <w:rFonts w:ascii="Cambria" w:hAnsi="Cambria"/>
          <w:vertAlign w:val="superscript"/>
        </w:rPr>
        <w:t>st</w:t>
      </w:r>
      <w:r>
        <w:rPr>
          <w:rFonts w:ascii="Cambria" w:hAnsi="Cambria"/>
        </w:rPr>
        <w:t xml:space="preserve"> </w:t>
      </w:r>
      <w:proofErr w:type="spellStart"/>
      <w:r>
        <w:rPr>
          <w:rFonts w:ascii="Cambria" w:hAnsi="Cambria"/>
        </w:rPr>
        <w:t>Centry</w:t>
      </w:r>
      <w:proofErr w:type="spellEnd"/>
      <w:r>
        <w:rPr>
          <w:rFonts w:ascii="Cambria" w:hAnsi="Cambria"/>
        </w:rPr>
        <w:t xml:space="preserve">: Two Decades of Innovative Catalyst Design for Palladium-Catalyzed Cross-Couplings </w:t>
      </w:r>
      <w:r>
        <w:rPr>
          <w:rFonts w:ascii="Cambria" w:hAnsi="Cambria"/>
          <w:i/>
        </w:rPr>
        <w:t>Organometallics</w:t>
      </w:r>
      <w:r>
        <w:rPr>
          <w:rFonts w:ascii="Cambria" w:hAnsi="Cambria"/>
        </w:rPr>
        <w:t xml:space="preserve"> </w:t>
      </w:r>
      <w:r>
        <w:rPr>
          <w:rFonts w:ascii="Cambria" w:hAnsi="Cambria"/>
          <w:b/>
        </w:rPr>
        <w:t>2015</w:t>
      </w:r>
      <w:r>
        <w:rPr>
          <w:rFonts w:ascii="Cambria" w:hAnsi="Cambria"/>
        </w:rPr>
        <w:t xml:space="preserve">, </w:t>
      </w:r>
      <w:r>
        <w:rPr>
          <w:rFonts w:ascii="Cambria" w:hAnsi="Cambria"/>
          <w:i/>
        </w:rPr>
        <w:t>34</w:t>
      </w:r>
      <w:r>
        <w:rPr>
          <w:rFonts w:ascii="Cambria" w:hAnsi="Cambria"/>
        </w:rPr>
        <w:t>, 5497-5508.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CC69" w14:textId="1B6D380A" w:rsidR="005A280F" w:rsidRDefault="005A280F" w:rsidP="00103BE9">
    <w:pPr>
      <w:pStyle w:val="Footer"/>
      <w:jc w:val="center"/>
    </w:pPr>
    <w:r>
      <w:t>-</w:t>
    </w:r>
    <w:r>
      <w:fldChar w:fldCharType="begin"/>
    </w:r>
    <w:r>
      <w:instrText xml:space="preserve"> PAGE   \* MERGEFORMAT </w:instrText>
    </w:r>
    <w:r>
      <w:fldChar w:fldCharType="separate"/>
    </w:r>
    <w:r w:rsidR="0007602F">
      <w:rPr>
        <w:noProof/>
      </w:rPr>
      <w:t>8</w:t>
    </w:r>
    <w:r>
      <w:rPr>
        <w:noProof/>
      </w:rPr>
      <w:fldChar w:fldCharType="end"/>
    </w:r>
    <w:r>
      <w:rPr>
        <w:noProo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268A8" w14:textId="77777777" w:rsidR="00C37C0A" w:rsidRDefault="00C37C0A" w:rsidP="00103BE9">
      <w:pPr>
        <w:spacing w:after="0"/>
      </w:pPr>
      <w:r>
        <w:separator/>
      </w:r>
    </w:p>
  </w:footnote>
  <w:footnote w:type="continuationSeparator" w:id="0">
    <w:p w14:paraId="350A9FBB" w14:textId="77777777" w:rsidR="00C37C0A" w:rsidRDefault="00C37C0A" w:rsidP="00103BE9">
      <w:pPr>
        <w:spacing w:after="0"/>
      </w:pPr>
      <w:r>
        <w:continuationSeparator/>
      </w:r>
    </w:p>
  </w:footnote>
  <w:footnote w:type="continuationNotice" w:id="1">
    <w:p w14:paraId="25E8EDD9" w14:textId="77777777" w:rsidR="00C37C0A" w:rsidRDefault="00C37C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E5F9F" w14:textId="77777777" w:rsidR="005A280F" w:rsidRDefault="005A28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A1725"/>
    <w:multiLevelType w:val="multilevel"/>
    <w:tmpl w:val="7AC66C8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6E7FE6"/>
    <w:multiLevelType w:val="hybridMultilevel"/>
    <w:tmpl w:val="D32A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S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tpdrfzw4tafeoedvt0pf29rzzzx5asd9vap&quot;&gt;car_master&lt;record-ids&gt;&lt;item&gt;1308&lt;/item&gt;&lt;item&gt;3107&lt;/item&gt;&lt;item&gt;3108&lt;/item&gt;&lt;item&gt;3109&lt;/item&gt;&lt;item&gt;3111&lt;/item&gt;&lt;item&gt;3112&lt;/item&gt;&lt;item&gt;3113&lt;/item&gt;&lt;item&gt;3114&lt;/item&gt;&lt;/record-ids&gt;&lt;/item&gt;&lt;/Libraries&gt;"/>
  </w:docVars>
  <w:rsids>
    <w:rsidRoot w:val="000331A6"/>
    <w:rsid w:val="000021FC"/>
    <w:rsid w:val="000175DC"/>
    <w:rsid w:val="00022CD1"/>
    <w:rsid w:val="000257F6"/>
    <w:rsid w:val="000331A6"/>
    <w:rsid w:val="000368BA"/>
    <w:rsid w:val="0003697F"/>
    <w:rsid w:val="000403C0"/>
    <w:rsid w:val="00040633"/>
    <w:rsid w:val="00043C84"/>
    <w:rsid w:val="000512AE"/>
    <w:rsid w:val="00053EEA"/>
    <w:rsid w:val="000550AD"/>
    <w:rsid w:val="00055D4F"/>
    <w:rsid w:val="00075DD0"/>
    <w:rsid w:val="0007602F"/>
    <w:rsid w:val="00076C65"/>
    <w:rsid w:val="00087256"/>
    <w:rsid w:val="00090E87"/>
    <w:rsid w:val="000920FB"/>
    <w:rsid w:val="0009396D"/>
    <w:rsid w:val="000A2F76"/>
    <w:rsid w:val="000A2FCF"/>
    <w:rsid w:val="000B1046"/>
    <w:rsid w:val="000B6A03"/>
    <w:rsid w:val="000B7F64"/>
    <w:rsid w:val="000C38AB"/>
    <w:rsid w:val="000E1DCC"/>
    <w:rsid w:val="000F16D5"/>
    <w:rsid w:val="000F216A"/>
    <w:rsid w:val="000F43A1"/>
    <w:rsid w:val="00102FEA"/>
    <w:rsid w:val="001034C9"/>
    <w:rsid w:val="00103BE9"/>
    <w:rsid w:val="00104D7A"/>
    <w:rsid w:val="00105021"/>
    <w:rsid w:val="00113C13"/>
    <w:rsid w:val="00115C46"/>
    <w:rsid w:val="001249E8"/>
    <w:rsid w:val="00131AE8"/>
    <w:rsid w:val="001343D1"/>
    <w:rsid w:val="00136C2E"/>
    <w:rsid w:val="00137A79"/>
    <w:rsid w:val="00144ADD"/>
    <w:rsid w:val="00144F5C"/>
    <w:rsid w:val="00156E6D"/>
    <w:rsid w:val="001579F0"/>
    <w:rsid w:val="00167C02"/>
    <w:rsid w:val="001712D4"/>
    <w:rsid w:val="00173746"/>
    <w:rsid w:val="001750C4"/>
    <w:rsid w:val="00181B97"/>
    <w:rsid w:val="001828CA"/>
    <w:rsid w:val="00182CC8"/>
    <w:rsid w:val="00184B48"/>
    <w:rsid w:val="001A47A9"/>
    <w:rsid w:val="001A4C35"/>
    <w:rsid w:val="001A5877"/>
    <w:rsid w:val="001B4F24"/>
    <w:rsid w:val="001B7917"/>
    <w:rsid w:val="001C03A2"/>
    <w:rsid w:val="001C2554"/>
    <w:rsid w:val="001D34C0"/>
    <w:rsid w:val="001E6768"/>
    <w:rsid w:val="002005C9"/>
    <w:rsid w:val="00204D5C"/>
    <w:rsid w:val="00205904"/>
    <w:rsid w:val="0022447F"/>
    <w:rsid w:val="00244A4F"/>
    <w:rsid w:val="00245217"/>
    <w:rsid w:val="00250975"/>
    <w:rsid w:val="002536D1"/>
    <w:rsid w:val="00263400"/>
    <w:rsid w:val="00270C65"/>
    <w:rsid w:val="00271299"/>
    <w:rsid w:val="00271A77"/>
    <w:rsid w:val="00280195"/>
    <w:rsid w:val="002A0BFD"/>
    <w:rsid w:val="002A1EDD"/>
    <w:rsid w:val="002A2B48"/>
    <w:rsid w:val="002A488D"/>
    <w:rsid w:val="002B1AF8"/>
    <w:rsid w:val="002C5BA5"/>
    <w:rsid w:val="002C6B20"/>
    <w:rsid w:val="002C6F7D"/>
    <w:rsid w:val="002D2A92"/>
    <w:rsid w:val="002D4288"/>
    <w:rsid w:val="002E3F2E"/>
    <w:rsid w:val="002E579C"/>
    <w:rsid w:val="002F002E"/>
    <w:rsid w:val="002F5849"/>
    <w:rsid w:val="002F7CC1"/>
    <w:rsid w:val="003048F2"/>
    <w:rsid w:val="00307D17"/>
    <w:rsid w:val="00316C7D"/>
    <w:rsid w:val="0032412D"/>
    <w:rsid w:val="00325391"/>
    <w:rsid w:val="003260D9"/>
    <w:rsid w:val="00326119"/>
    <w:rsid w:val="003276D4"/>
    <w:rsid w:val="003328B1"/>
    <w:rsid w:val="00333AFB"/>
    <w:rsid w:val="00334D88"/>
    <w:rsid w:val="00340ABC"/>
    <w:rsid w:val="0035153C"/>
    <w:rsid w:val="00354853"/>
    <w:rsid w:val="003566FF"/>
    <w:rsid w:val="0037124B"/>
    <w:rsid w:val="003717FF"/>
    <w:rsid w:val="00371D95"/>
    <w:rsid w:val="003721CC"/>
    <w:rsid w:val="003722EC"/>
    <w:rsid w:val="003758F0"/>
    <w:rsid w:val="003766DC"/>
    <w:rsid w:val="00377ADE"/>
    <w:rsid w:val="00381E52"/>
    <w:rsid w:val="00392018"/>
    <w:rsid w:val="00397F7A"/>
    <w:rsid w:val="003A19F7"/>
    <w:rsid w:val="003A3DF0"/>
    <w:rsid w:val="003A5305"/>
    <w:rsid w:val="003B3F6F"/>
    <w:rsid w:val="003C027B"/>
    <w:rsid w:val="003C0357"/>
    <w:rsid w:val="003C4C0B"/>
    <w:rsid w:val="003C5F09"/>
    <w:rsid w:val="003D1098"/>
    <w:rsid w:val="003D3A74"/>
    <w:rsid w:val="003D404F"/>
    <w:rsid w:val="003D6CDC"/>
    <w:rsid w:val="003E02E7"/>
    <w:rsid w:val="003E2155"/>
    <w:rsid w:val="003E340C"/>
    <w:rsid w:val="003F3812"/>
    <w:rsid w:val="003F41E4"/>
    <w:rsid w:val="00401165"/>
    <w:rsid w:val="00406B31"/>
    <w:rsid w:val="00411472"/>
    <w:rsid w:val="004221BF"/>
    <w:rsid w:val="004231EC"/>
    <w:rsid w:val="004245EF"/>
    <w:rsid w:val="0042516B"/>
    <w:rsid w:val="00425F17"/>
    <w:rsid w:val="0043062D"/>
    <w:rsid w:val="0043479F"/>
    <w:rsid w:val="004351AA"/>
    <w:rsid w:val="0044122C"/>
    <w:rsid w:val="00441F81"/>
    <w:rsid w:val="00445F16"/>
    <w:rsid w:val="00446FD3"/>
    <w:rsid w:val="00450F1F"/>
    <w:rsid w:val="0045593A"/>
    <w:rsid w:val="00456633"/>
    <w:rsid w:val="004635BA"/>
    <w:rsid w:val="00467282"/>
    <w:rsid w:val="00467E51"/>
    <w:rsid w:val="00471103"/>
    <w:rsid w:val="00473446"/>
    <w:rsid w:val="00477545"/>
    <w:rsid w:val="004838E0"/>
    <w:rsid w:val="00495788"/>
    <w:rsid w:val="00497A06"/>
    <w:rsid w:val="004A1058"/>
    <w:rsid w:val="004A1B00"/>
    <w:rsid w:val="004B0CAB"/>
    <w:rsid w:val="004C11B0"/>
    <w:rsid w:val="004C5F6C"/>
    <w:rsid w:val="004E153F"/>
    <w:rsid w:val="004E1D42"/>
    <w:rsid w:val="004E20B1"/>
    <w:rsid w:val="004E4E24"/>
    <w:rsid w:val="004F2444"/>
    <w:rsid w:val="004F505C"/>
    <w:rsid w:val="004F5B06"/>
    <w:rsid w:val="004F74BC"/>
    <w:rsid w:val="00506C09"/>
    <w:rsid w:val="00512FDD"/>
    <w:rsid w:val="00515C98"/>
    <w:rsid w:val="0051701C"/>
    <w:rsid w:val="00523575"/>
    <w:rsid w:val="00527F58"/>
    <w:rsid w:val="00533556"/>
    <w:rsid w:val="00536C53"/>
    <w:rsid w:val="00540747"/>
    <w:rsid w:val="005436CB"/>
    <w:rsid w:val="005525A0"/>
    <w:rsid w:val="005546C8"/>
    <w:rsid w:val="00555E21"/>
    <w:rsid w:val="0056046C"/>
    <w:rsid w:val="00560984"/>
    <w:rsid w:val="0056126E"/>
    <w:rsid w:val="00583BBA"/>
    <w:rsid w:val="00585379"/>
    <w:rsid w:val="00585F3A"/>
    <w:rsid w:val="00587541"/>
    <w:rsid w:val="005915E7"/>
    <w:rsid w:val="00592C01"/>
    <w:rsid w:val="005A280F"/>
    <w:rsid w:val="005B1C17"/>
    <w:rsid w:val="005B453B"/>
    <w:rsid w:val="005B6B3D"/>
    <w:rsid w:val="005B6B8F"/>
    <w:rsid w:val="005C0038"/>
    <w:rsid w:val="005C35D6"/>
    <w:rsid w:val="005C4F0F"/>
    <w:rsid w:val="005C62F4"/>
    <w:rsid w:val="005E33EA"/>
    <w:rsid w:val="00610428"/>
    <w:rsid w:val="00630582"/>
    <w:rsid w:val="0063254A"/>
    <w:rsid w:val="00632FAA"/>
    <w:rsid w:val="00633C4F"/>
    <w:rsid w:val="006341ED"/>
    <w:rsid w:val="00635F85"/>
    <w:rsid w:val="0064714F"/>
    <w:rsid w:val="00655E9E"/>
    <w:rsid w:val="006562F9"/>
    <w:rsid w:val="00660D1E"/>
    <w:rsid w:val="00667CF3"/>
    <w:rsid w:val="0067126C"/>
    <w:rsid w:val="00673405"/>
    <w:rsid w:val="00677E5E"/>
    <w:rsid w:val="00681DE9"/>
    <w:rsid w:val="00687961"/>
    <w:rsid w:val="006A3399"/>
    <w:rsid w:val="006A78A9"/>
    <w:rsid w:val="006A7FB0"/>
    <w:rsid w:val="006B073D"/>
    <w:rsid w:val="006B109B"/>
    <w:rsid w:val="006C1AFB"/>
    <w:rsid w:val="006C2370"/>
    <w:rsid w:val="006C493D"/>
    <w:rsid w:val="006C6240"/>
    <w:rsid w:val="006D0867"/>
    <w:rsid w:val="006E514D"/>
    <w:rsid w:val="006E76F5"/>
    <w:rsid w:val="006F0BD1"/>
    <w:rsid w:val="006F3EF8"/>
    <w:rsid w:val="006F5412"/>
    <w:rsid w:val="007011E3"/>
    <w:rsid w:val="00701418"/>
    <w:rsid w:val="007022AB"/>
    <w:rsid w:val="00704E45"/>
    <w:rsid w:val="0071080A"/>
    <w:rsid w:val="007119C6"/>
    <w:rsid w:val="00720C76"/>
    <w:rsid w:val="0072340D"/>
    <w:rsid w:val="00724DE3"/>
    <w:rsid w:val="00724E25"/>
    <w:rsid w:val="00725D92"/>
    <w:rsid w:val="00726A7D"/>
    <w:rsid w:val="00726C8D"/>
    <w:rsid w:val="00727552"/>
    <w:rsid w:val="00734E35"/>
    <w:rsid w:val="00740DB0"/>
    <w:rsid w:val="00745EEE"/>
    <w:rsid w:val="0074614C"/>
    <w:rsid w:val="00747A6E"/>
    <w:rsid w:val="00750056"/>
    <w:rsid w:val="00756FE1"/>
    <w:rsid w:val="00760C9B"/>
    <w:rsid w:val="007625B8"/>
    <w:rsid w:val="0076499B"/>
    <w:rsid w:val="00766910"/>
    <w:rsid w:val="007825FC"/>
    <w:rsid w:val="00784E18"/>
    <w:rsid w:val="007A0BB6"/>
    <w:rsid w:val="007A38F6"/>
    <w:rsid w:val="007A3EC8"/>
    <w:rsid w:val="007A498B"/>
    <w:rsid w:val="007A6FDA"/>
    <w:rsid w:val="007D3A03"/>
    <w:rsid w:val="007F3E1C"/>
    <w:rsid w:val="007F42D4"/>
    <w:rsid w:val="007F5809"/>
    <w:rsid w:val="008068CE"/>
    <w:rsid w:val="00812723"/>
    <w:rsid w:val="00813E1F"/>
    <w:rsid w:val="00814393"/>
    <w:rsid w:val="00821F68"/>
    <w:rsid w:val="00830C9C"/>
    <w:rsid w:val="00832082"/>
    <w:rsid w:val="0083330A"/>
    <w:rsid w:val="00833C67"/>
    <w:rsid w:val="008355DA"/>
    <w:rsid w:val="00835CA6"/>
    <w:rsid w:val="00847533"/>
    <w:rsid w:val="008509B3"/>
    <w:rsid w:val="008611DE"/>
    <w:rsid w:val="00866141"/>
    <w:rsid w:val="008901AD"/>
    <w:rsid w:val="00890CFB"/>
    <w:rsid w:val="00894F0C"/>
    <w:rsid w:val="00895744"/>
    <w:rsid w:val="008A029F"/>
    <w:rsid w:val="008A656A"/>
    <w:rsid w:val="008B2633"/>
    <w:rsid w:val="008B3097"/>
    <w:rsid w:val="008D470E"/>
    <w:rsid w:val="008D6371"/>
    <w:rsid w:val="008E580A"/>
    <w:rsid w:val="008E59BB"/>
    <w:rsid w:val="008F3B57"/>
    <w:rsid w:val="008F5F34"/>
    <w:rsid w:val="00903A4F"/>
    <w:rsid w:val="00906163"/>
    <w:rsid w:val="00911EF2"/>
    <w:rsid w:val="00925CB7"/>
    <w:rsid w:val="00925E0B"/>
    <w:rsid w:val="00926E62"/>
    <w:rsid w:val="009311DE"/>
    <w:rsid w:val="0093686C"/>
    <w:rsid w:val="00956BB2"/>
    <w:rsid w:val="00957A4D"/>
    <w:rsid w:val="00965B83"/>
    <w:rsid w:val="009679F2"/>
    <w:rsid w:val="00971614"/>
    <w:rsid w:val="00973E64"/>
    <w:rsid w:val="009819AB"/>
    <w:rsid w:val="00993E59"/>
    <w:rsid w:val="009A0399"/>
    <w:rsid w:val="009A26FD"/>
    <w:rsid w:val="009A4579"/>
    <w:rsid w:val="009A4649"/>
    <w:rsid w:val="009A4BF2"/>
    <w:rsid w:val="009A5519"/>
    <w:rsid w:val="009B1A88"/>
    <w:rsid w:val="009B1B90"/>
    <w:rsid w:val="009B71C4"/>
    <w:rsid w:val="009C5CD4"/>
    <w:rsid w:val="009D0C2F"/>
    <w:rsid w:val="00A05A8F"/>
    <w:rsid w:val="00A066FD"/>
    <w:rsid w:val="00A10E92"/>
    <w:rsid w:val="00A204AF"/>
    <w:rsid w:val="00A24F6E"/>
    <w:rsid w:val="00A26B59"/>
    <w:rsid w:val="00A3245C"/>
    <w:rsid w:val="00A32EC2"/>
    <w:rsid w:val="00A37A14"/>
    <w:rsid w:val="00A41C08"/>
    <w:rsid w:val="00A4203D"/>
    <w:rsid w:val="00A56282"/>
    <w:rsid w:val="00A74461"/>
    <w:rsid w:val="00A753FA"/>
    <w:rsid w:val="00A8120A"/>
    <w:rsid w:val="00A816DF"/>
    <w:rsid w:val="00A86717"/>
    <w:rsid w:val="00A90630"/>
    <w:rsid w:val="00AB0BBF"/>
    <w:rsid w:val="00AB6689"/>
    <w:rsid w:val="00AC6144"/>
    <w:rsid w:val="00AD0219"/>
    <w:rsid w:val="00AD1C45"/>
    <w:rsid w:val="00AD4876"/>
    <w:rsid w:val="00AE24DC"/>
    <w:rsid w:val="00AE3C53"/>
    <w:rsid w:val="00AF18D4"/>
    <w:rsid w:val="00AF69E3"/>
    <w:rsid w:val="00B053DA"/>
    <w:rsid w:val="00B0559E"/>
    <w:rsid w:val="00B12FF8"/>
    <w:rsid w:val="00B249F4"/>
    <w:rsid w:val="00B2614F"/>
    <w:rsid w:val="00B3305B"/>
    <w:rsid w:val="00B463C7"/>
    <w:rsid w:val="00B604D7"/>
    <w:rsid w:val="00B6790D"/>
    <w:rsid w:val="00B8360C"/>
    <w:rsid w:val="00B84DE8"/>
    <w:rsid w:val="00B85E9E"/>
    <w:rsid w:val="00B9099D"/>
    <w:rsid w:val="00B92A74"/>
    <w:rsid w:val="00B94ADE"/>
    <w:rsid w:val="00BA0411"/>
    <w:rsid w:val="00BA0F34"/>
    <w:rsid w:val="00BA2BE3"/>
    <w:rsid w:val="00BA2ED8"/>
    <w:rsid w:val="00BA565A"/>
    <w:rsid w:val="00BA56EE"/>
    <w:rsid w:val="00BA667C"/>
    <w:rsid w:val="00BA7991"/>
    <w:rsid w:val="00BB3880"/>
    <w:rsid w:val="00BB3C98"/>
    <w:rsid w:val="00BB70AD"/>
    <w:rsid w:val="00BC18BF"/>
    <w:rsid w:val="00BC2457"/>
    <w:rsid w:val="00BC3AA2"/>
    <w:rsid w:val="00BD39A9"/>
    <w:rsid w:val="00BD6C04"/>
    <w:rsid w:val="00BE1343"/>
    <w:rsid w:val="00BE4A74"/>
    <w:rsid w:val="00BE727A"/>
    <w:rsid w:val="00BF321B"/>
    <w:rsid w:val="00BF4D3B"/>
    <w:rsid w:val="00C02B55"/>
    <w:rsid w:val="00C073B5"/>
    <w:rsid w:val="00C07893"/>
    <w:rsid w:val="00C104CC"/>
    <w:rsid w:val="00C124F6"/>
    <w:rsid w:val="00C13C7C"/>
    <w:rsid w:val="00C141BA"/>
    <w:rsid w:val="00C208D0"/>
    <w:rsid w:val="00C25A8B"/>
    <w:rsid w:val="00C32E5B"/>
    <w:rsid w:val="00C37C0A"/>
    <w:rsid w:val="00C37F83"/>
    <w:rsid w:val="00C43EE3"/>
    <w:rsid w:val="00C53401"/>
    <w:rsid w:val="00C603A9"/>
    <w:rsid w:val="00C66BA2"/>
    <w:rsid w:val="00C75657"/>
    <w:rsid w:val="00C846DF"/>
    <w:rsid w:val="00C9103B"/>
    <w:rsid w:val="00C9255A"/>
    <w:rsid w:val="00C96F1F"/>
    <w:rsid w:val="00C9775C"/>
    <w:rsid w:val="00CB6EAA"/>
    <w:rsid w:val="00CC5775"/>
    <w:rsid w:val="00CE17A8"/>
    <w:rsid w:val="00CE5AE5"/>
    <w:rsid w:val="00CE754E"/>
    <w:rsid w:val="00CF2EF2"/>
    <w:rsid w:val="00D0033C"/>
    <w:rsid w:val="00D1083C"/>
    <w:rsid w:val="00D1724B"/>
    <w:rsid w:val="00D36B6E"/>
    <w:rsid w:val="00D3757E"/>
    <w:rsid w:val="00D47F58"/>
    <w:rsid w:val="00D56EE3"/>
    <w:rsid w:val="00D63956"/>
    <w:rsid w:val="00D64C02"/>
    <w:rsid w:val="00D65342"/>
    <w:rsid w:val="00D66047"/>
    <w:rsid w:val="00D662D0"/>
    <w:rsid w:val="00D67FD2"/>
    <w:rsid w:val="00D722B3"/>
    <w:rsid w:val="00D765F1"/>
    <w:rsid w:val="00D7726B"/>
    <w:rsid w:val="00D86E46"/>
    <w:rsid w:val="00D93316"/>
    <w:rsid w:val="00DB0B36"/>
    <w:rsid w:val="00DC0F2A"/>
    <w:rsid w:val="00DC16E3"/>
    <w:rsid w:val="00DC47CE"/>
    <w:rsid w:val="00DD2B35"/>
    <w:rsid w:val="00DD77AF"/>
    <w:rsid w:val="00DD7DA4"/>
    <w:rsid w:val="00DE2CBB"/>
    <w:rsid w:val="00DE6F58"/>
    <w:rsid w:val="00DE723C"/>
    <w:rsid w:val="00DF1830"/>
    <w:rsid w:val="00DF1C1B"/>
    <w:rsid w:val="00DF6D5B"/>
    <w:rsid w:val="00DF6E8E"/>
    <w:rsid w:val="00E05207"/>
    <w:rsid w:val="00E13596"/>
    <w:rsid w:val="00E14EA3"/>
    <w:rsid w:val="00E345D0"/>
    <w:rsid w:val="00E46553"/>
    <w:rsid w:val="00E609E2"/>
    <w:rsid w:val="00E62346"/>
    <w:rsid w:val="00E65A5F"/>
    <w:rsid w:val="00E85CDA"/>
    <w:rsid w:val="00E85E4F"/>
    <w:rsid w:val="00EA3DF8"/>
    <w:rsid w:val="00EA5F3B"/>
    <w:rsid w:val="00EB091A"/>
    <w:rsid w:val="00EB3647"/>
    <w:rsid w:val="00EB66C1"/>
    <w:rsid w:val="00ED7538"/>
    <w:rsid w:val="00EF55AD"/>
    <w:rsid w:val="00F07184"/>
    <w:rsid w:val="00F11680"/>
    <w:rsid w:val="00F15636"/>
    <w:rsid w:val="00F21C21"/>
    <w:rsid w:val="00F22C6F"/>
    <w:rsid w:val="00F2489A"/>
    <w:rsid w:val="00F259AC"/>
    <w:rsid w:val="00F30F68"/>
    <w:rsid w:val="00F32474"/>
    <w:rsid w:val="00F427F5"/>
    <w:rsid w:val="00F43B95"/>
    <w:rsid w:val="00F51D9F"/>
    <w:rsid w:val="00F52C6E"/>
    <w:rsid w:val="00F553F9"/>
    <w:rsid w:val="00F55D38"/>
    <w:rsid w:val="00F606AB"/>
    <w:rsid w:val="00F641C3"/>
    <w:rsid w:val="00F65C25"/>
    <w:rsid w:val="00F75EB2"/>
    <w:rsid w:val="00F90732"/>
    <w:rsid w:val="00F92602"/>
    <w:rsid w:val="00F977F2"/>
    <w:rsid w:val="00FB292E"/>
    <w:rsid w:val="00FB7556"/>
    <w:rsid w:val="00FC1C9F"/>
    <w:rsid w:val="00FC5B0A"/>
    <w:rsid w:val="00FC6CFF"/>
    <w:rsid w:val="00FD278F"/>
    <w:rsid w:val="00FD3C31"/>
    <w:rsid w:val="00FD3E7C"/>
    <w:rsid w:val="00FD7861"/>
    <w:rsid w:val="00FF3791"/>
    <w:rsid w:val="00FF5A81"/>
    <w:rsid w:val="00FF74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DB26FBC3-64F9-4572-89DD-6AE5AD06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E345D0"/>
    <w:rPr>
      <w:color w:val="0000FF" w:themeColor="hyperlink"/>
      <w:u w:val="single"/>
    </w:rPr>
  </w:style>
  <w:style w:type="paragraph" w:styleId="EndnoteText">
    <w:name w:val="endnote text"/>
    <w:basedOn w:val="Normal"/>
    <w:link w:val="EndnoteTextChar"/>
    <w:uiPriority w:val="99"/>
    <w:unhideWhenUsed/>
    <w:rsid w:val="003C0357"/>
    <w:pPr>
      <w:spacing w:after="0"/>
    </w:pPr>
  </w:style>
  <w:style w:type="character" w:customStyle="1" w:styleId="EndnoteTextChar">
    <w:name w:val="Endnote Text Char"/>
    <w:basedOn w:val="DefaultParagraphFont"/>
    <w:link w:val="EndnoteText"/>
    <w:uiPriority w:val="99"/>
    <w:rsid w:val="003C0357"/>
  </w:style>
  <w:style w:type="character" w:styleId="EndnoteReference">
    <w:name w:val="endnote reference"/>
    <w:basedOn w:val="DefaultParagraphFont"/>
    <w:uiPriority w:val="99"/>
    <w:unhideWhenUsed/>
    <w:rsid w:val="003C03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BF3AC-FB1D-421A-98CA-A01A796A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2302</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3</cp:revision>
  <cp:lastPrinted>2016-08-07T21:55:00Z</cp:lastPrinted>
  <dcterms:created xsi:type="dcterms:W3CDTF">2017-01-04T21:31:00Z</dcterms:created>
  <dcterms:modified xsi:type="dcterms:W3CDTF">2017-01-11T21:01:00Z</dcterms:modified>
</cp:coreProperties>
</file>